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DBE09" w14:textId="77777777" w:rsidR="00D40843" w:rsidRDefault="00D40843" w:rsidP="000F4E32">
      <w:pPr>
        <w:rPr>
          <w:szCs w:val="24"/>
        </w:rPr>
      </w:pPr>
      <w:bookmarkStart w:id="0" w:name="_GoBack"/>
      <w:bookmarkEnd w:id="0"/>
    </w:p>
    <w:p w14:paraId="02DBCF57" w14:textId="77777777" w:rsidR="000F4E32" w:rsidRPr="004E607D" w:rsidRDefault="000F4E32" w:rsidP="000F4E32">
      <w:pPr>
        <w:jc w:val="both"/>
        <w:rPr>
          <w:rFonts w:cs="Arial"/>
        </w:rPr>
      </w:pPr>
      <w:r>
        <w:rPr>
          <w:rFonts w:cs="Arial"/>
        </w:rPr>
        <w:t xml:space="preserve">Ref.: </w:t>
      </w:r>
      <w:r w:rsidRPr="004E607D">
        <w:rPr>
          <w:rFonts w:cs="Arial"/>
        </w:rPr>
        <w:t>15/8/2/3</w:t>
      </w:r>
    </w:p>
    <w:p w14:paraId="45ADE7B0" w14:textId="77777777" w:rsidR="000F4E32" w:rsidRDefault="000F4E32" w:rsidP="000F4E32">
      <w:pPr>
        <w:ind w:right="-2"/>
        <w:jc w:val="both"/>
        <w:rPr>
          <w:rFonts w:cs="Arial"/>
        </w:rPr>
      </w:pPr>
    </w:p>
    <w:p w14:paraId="3B9E35CA" w14:textId="70B188B1" w:rsidR="000F4E32" w:rsidRPr="006217B2" w:rsidRDefault="000F4E32" w:rsidP="000F4E32">
      <w:pPr>
        <w:ind w:right="-2"/>
        <w:jc w:val="both"/>
        <w:rPr>
          <w:rFonts w:cs="Arial"/>
        </w:rPr>
      </w:pPr>
      <w:r>
        <w:rPr>
          <w:rFonts w:cs="Arial"/>
        </w:rPr>
        <w:t>D2/2023</w:t>
      </w:r>
    </w:p>
    <w:p w14:paraId="567673FB" w14:textId="77777777" w:rsidR="00902BCF" w:rsidRDefault="00902BCF" w:rsidP="000F4E32">
      <w:pPr>
        <w:rPr>
          <w:szCs w:val="24"/>
        </w:rPr>
      </w:pPr>
    </w:p>
    <w:p w14:paraId="4E1A4FC5" w14:textId="77777777" w:rsidR="005A585D" w:rsidRPr="005A585D" w:rsidRDefault="005A585D" w:rsidP="000F4E32">
      <w:pPr>
        <w:jc w:val="both"/>
        <w:rPr>
          <w:rFonts w:eastAsia="Calibri" w:cs="Arial"/>
          <w:b/>
          <w:color w:val="000000"/>
          <w:szCs w:val="24"/>
        </w:rPr>
      </w:pPr>
      <w:r w:rsidRPr="005A585D">
        <w:rPr>
          <w:rFonts w:eastAsia="Calibri" w:cs="Arial"/>
          <w:b/>
          <w:color w:val="000000"/>
          <w:szCs w:val="24"/>
        </w:rPr>
        <w:t>To: All banks, branches of foreign institutions, controlling companies, eligible institutions, and auditors of banks or controlling companies</w:t>
      </w:r>
    </w:p>
    <w:p w14:paraId="6273158D" w14:textId="77777777" w:rsidR="005A585D" w:rsidRPr="005A585D" w:rsidRDefault="005A585D" w:rsidP="000F4E32">
      <w:pPr>
        <w:widowControl w:val="0"/>
        <w:autoSpaceDE w:val="0"/>
        <w:autoSpaceDN w:val="0"/>
        <w:jc w:val="both"/>
        <w:rPr>
          <w:rFonts w:eastAsia="Arial" w:cs="Arial"/>
          <w:b/>
          <w:szCs w:val="24"/>
          <w:lang w:val="en-US"/>
        </w:rPr>
      </w:pPr>
    </w:p>
    <w:p w14:paraId="740EAC05" w14:textId="1840287C" w:rsidR="005A585D" w:rsidRPr="005A585D" w:rsidRDefault="005A585D" w:rsidP="000F4E32">
      <w:pPr>
        <w:jc w:val="both"/>
        <w:rPr>
          <w:rFonts w:eastAsia="Calibri" w:cs="Arial"/>
          <w:b/>
          <w:color w:val="000000"/>
          <w:szCs w:val="24"/>
        </w:rPr>
      </w:pPr>
      <w:r w:rsidRPr="005A585D">
        <w:rPr>
          <w:rFonts w:eastAsia="Calibri" w:cs="Arial"/>
          <w:b/>
          <w:color w:val="000000"/>
          <w:szCs w:val="24"/>
        </w:rPr>
        <w:t>Directive issued in terms of section 6(6) of the Banks Act 94 of 1990</w:t>
      </w:r>
    </w:p>
    <w:p w14:paraId="71EA27EF" w14:textId="77777777" w:rsidR="005A585D" w:rsidRPr="005A585D" w:rsidRDefault="005A585D" w:rsidP="000F4E32">
      <w:pPr>
        <w:jc w:val="both"/>
        <w:rPr>
          <w:rFonts w:eastAsia="Calibri" w:cs="Arial"/>
          <w:b/>
          <w:color w:val="000000"/>
          <w:szCs w:val="24"/>
        </w:rPr>
      </w:pPr>
    </w:p>
    <w:p w14:paraId="3F0B0039" w14:textId="77777777" w:rsidR="005A585D" w:rsidRPr="005A585D" w:rsidRDefault="005A585D" w:rsidP="000F4E32">
      <w:pPr>
        <w:jc w:val="both"/>
        <w:rPr>
          <w:rFonts w:eastAsia="Arial" w:cs="Arial"/>
          <w:b/>
          <w:szCs w:val="24"/>
          <w:lang w:val="en-US"/>
        </w:rPr>
      </w:pPr>
      <w:r w:rsidRPr="005A585D">
        <w:rPr>
          <w:rFonts w:eastAsia="Calibri" w:cs="Arial"/>
          <w:b/>
          <w:color w:val="000000"/>
          <w:szCs w:val="24"/>
        </w:rPr>
        <w:t>Reporting requirements in terms of regulation 30 of the Regulations relating to</w:t>
      </w:r>
      <w:r w:rsidRPr="005A585D">
        <w:rPr>
          <w:rFonts w:eastAsia="Arial" w:cs="Arial"/>
          <w:b/>
          <w:spacing w:val="-17"/>
          <w:szCs w:val="24"/>
          <w:lang w:val="en-US"/>
        </w:rPr>
        <w:t xml:space="preserve"> </w:t>
      </w:r>
      <w:r w:rsidRPr="005A585D">
        <w:rPr>
          <w:rFonts w:eastAsia="Arial" w:cs="Arial"/>
          <w:b/>
          <w:szCs w:val="24"/>
          <w:lang w:val="en-US"/>
        </w:rPr>
        <w:t xml:space="preserve">Banks </w:t>
      </w:r>
    </w:p>
    <w:p w14:paraId="2414630D" w14:textId="77777777" w:rsidR="005A585D" w:rsidRPr="005A585D" w:rsidRDefault="005A585D" w:rsidP="000F4E32">
      <w:pPr>
        <w:jc w:val="both"/>
        <w:rPr>
          <w:rFonts w:eastAsia="Arial" w:cs="Arial"/>
          <w:b/>
          <w:szCs w:val="24"/>
          <w:lang w:val="en-US"/>
        </w:rPr>
      </w:pPr>
    </w:p>
    <w:p w14:paraId="3D28A31E" w14:textId="77777777" w:rsidR="005A585D" w:rsidRPr="005A585D" w:rsidRDefault="005A585D" w:rsidP="000F4E32">
      <w:pPr>
        <w:autoSpaceDE w:val="0"/>
        <w:autoSpaceDN w:val="0"/>
        <w:adjustRightInd w:val="0"/>
        <w:jc w:val="center"/>
        <w:rPr>
          <w:rFonts w:eastAsia="Calibri" w:cs="Arial"/>
          <w:b/>
          <w:bCs/>
          <w:color w:val="000000"/>
          <w:szCs w:val="24"/>
          <w:u w:val="single"/>
          <w:lang w:val="en-GB"/>
        </w:rPr>
      </w:pPr>
      <w:r w:rsidRPr="005A585D">
        <w:rPr>
          <w:rFonts w:eastAsia="Calibri" w:cs="Arial"/>
          <w:b/>
          <w:bCs/>
          <w:color w:val="000000"/>
          <w:szCs w:val="24"/>
          <w:u w:val="single"/>
          <w:lang w:val="en-GB"/>
        </w:rPr>
        <w:t>Executive summary</w:t>
      </w:r>
    </w:p>
    <w:p w14:paraId="5B0694FB" w14:textId="77777777" w:rsidR="005A585D" w:rsidRPr="005A585D" w:rsidRDefault="005A585D" w:rsidP="000F4E32">
      <w:pPr>
        <w:autoSpaceDE w:val="0"/>
        <w:autoSpaceDN w:val="0"/>
        <w:adjustRightInd w:val="0"/>
        <w:jc w:val="center"/>
        <w:rPr>
          <w:rFonts w:eastAsia="Calibri" w:cs="Arial"/>
          <w:b/>
          <w:bCs/>
          <w:color w:val="000000"/>
          <w:szCs w:val="24"/>
          <w:lang w:val="en-GB"/>
        </w:rPr>
      </w:pPr>
    </w:p>
    <w:p w14:paraId="7B3B356A" w14:textId="7BCE31A9" w:rsidR="00421A67" w:rsidRDefault="0052632B" w:rsidP="000F4E32">
      <w:pPr>
        <w:widowControl w:val="0"/>
        <w:autoSpaceDE w:val="0"/>
        <w:autoSpaceDN w:val="0"/>
        <w:jc w:val="both"/>
        <w:outlineLvl w:val="1"/>
        <w:rPr>
          <w:rFonts w:cs="Arial"/>
          <w:b/>
          <w:bCs/>
          <w:szCs w:val="24"/>
        </w:rPr>
      </w:pPr>
      <w:r w:rsidRPr="00250E95">
        <w:rPr>
          <w:rFonts w:cs="Arial"/>
          <w:b/>
          <w:bCs/>
          <w:szCs w:val="24"/>
        </w:rPr>
        <w:t xml:space="preserve">The amendments to </w:t>
      </w:r>
      <w:r w:rsidR="00B75EBA">
        <w:rPr>
          <w:rFonts w:cs="Arial"/>
          <w:b/>
          <w:bCs/>
          <w:szCs w:val="24"/>
        </w:rPr>
        <w:t>r</w:t>
      </w:r>
      <w:r w:rsidRPr="00250E95">
        <w:rPr>
          <w:rFonts w:cs="Arial"/>
          <w:b/>
          <w:bCs/>
          <w:szCs w:val="24"/>
        </w:rPr>
        <w:t>egulation 30 of the Regulations relating to Banks</w:t>
      </w:r>
      <w:r w:rsidR="0062503D">
        <w:rPr>
          <w:rFonts w:cs="Arial"/>
          <w:b/>
          <w:bCs/>
          <w:szCs w:val="24"/>
        </w:rPr>
        <w:t xml:space="preserve"> Regulations</w:t>
      </w:r>
      <w:r w:rsidRPr="00250E95">
        <w:rPr>
          <w:rFonts w:cs="Arial"/>
          <w:b/>
          <w:bCs/>
          <w:szCs w:val="24"/>
        </w:rPr>
        <w:t xml:space="preserve"> were gazetted on 23 December 2022</w:t>
      </w:r>
      <w:r w:rsidR="00421A67">
        <w:rPr>
          <w:rFonts w:cs="Arial"/>
          <w:b/>
          <w:bCs/>
          <w:szCs w:val="24"/>
        </w:rPr>
        <w:t>, and implemented with effect from</w:t>
      </w:r>
      <w:r w:rsidR="000F4E32">
        <w:rPr>
          <w:rFonts w:cs="Arial"/>
          <w:b/>
          <w:bCs/>
          <w:szCs w:val="24"/>
        </w:rPr>
        <w:br/>
      </w:r>
      <w:r w:rsidR="00421A67">
        <w:rPr>
          <w:rFonts w:cs="Arial"/>
          <w:b/>
          <w:bCs/>
          <w:szCs w:val="24"/>
        </w:rPr>
        <w:t>1 January 2023</w:t>
      </w:r>
    </w:p>
    <w:p w14:paraId="30541FEC" w14:textId="77777777" w:rsidR="000F4E32" w:rsidRDefault="000F4E32" w:rsidP="000F4E32">
      <w:pPr>
        <w:widowControl w:val="0"/>
        <w:autoSpaceDE w:val="0"/>
        <w:autoSpaceDN w:val="0"/>
        <w:jc w:val="both"/>
        <w:outlineLvl w:val="1"/>
        <w:rPr>
          <w:rFonts w:cs="Arial"/>
          <w:b/>
          <w:bCs/>
          <w:szCs w:val="24"/>
        </w:rPr>
      </w:pPr>
    </w:p>
    <w:p w14:paraId="5A9E3394" w14:textId="52A620BA" w:rsidR="0052632B" w:rsidRPr="00250E95" w:rsidRDefault="00741225" w:rsidP="000F4E32">
      <w:pPr>
        <w:widowControl w:val="0"/>
        <w:autoSpaceDE w:val="0"/>
        <w:autoSpaceDN w:val="0"/>
        <w:jc w:val="both"/>
        <w:outlineLvl w:val="1"/>
        <w:rPr>
          <w:rFonts w:cs="Arial"/>
          <w:b/>
          <w:bCs/>
          <w:szCs w:val="24"/>
        </w:rPr>
      </w:pPr>
      <w:r w:rsidRPr="00741225">
        <w:rPr>
          <w:rFonts w:cs="Arial"/>
          <w:b/>
          <w:bCs/>
          <w:szCs w:val="24"/>
        </w:rPr>
        <w:t xml:space="preserve">This Directive </w:t>
      </w:r>
      <w:r w:rsidR="0091599B">
        <w:rPr>
          <w:rFonts w:cs="Arial"/>
          <w:b/>
          <w:bCs/>
          <w:szCs w:val="24"/>
        </w:rPr>
        <w:t>sets out, amongst others,</w:t>
      </w:r>
      <w:r w:rsidR="006C7F3B">
        <w:rPr>
          <w:rFonts w:cs="Arial"/>
          <w:b/>
          <w:bCs/>
          <w:szCs w:val="24"/>
        </w:rPr>
        <w:t xml:space="preserve"> the</w:t>
      </w:r>
      <w:r w:rsidRPr="00741225">
        <w:rPr>
          <w:rFonts w:cs="Arial"/>
          <w:b/>
          <w:bCs/>
          <w:szCs w:val="24"/>
        </w:rPr>
        <w:t xml:space="preserve"> instructions for completing the form </w:t>
      </w:r>
      <w:r w:rsidR="000F4E32">
        <w:rPr>
          <w:rFonts w:cs="Arial"/>
          <w:b/>
          <w:bCs/>
          <w:szCs w:val="24"/>
        </w:rPr>
        <w:br/>
      </w:r>
      <w:r w:rsidRPr="00741225">
        <w:rPr>
          <w:rFonts w:cs="Arial"/>
          <w:b/>
          <w:bCs/>
          <w:szCs w:val="24"/>
        </w:rPr>
        <w:t>BA</w:t>
      </w:r>
      <w:r w:rsidR="00BE4F3D">
        <w:rPr>
          <w:rFonts w:cs="Arial"/>
          <w:b/>
          <w:bCs/>
          <w:szCs w:val="24"/>
        </w:rPr>
        <w:t xml:space="preserve"> </w:t>
      </w:r>
      <w:r w:rsidRPr="00741225">
        <w:rPr>
          <w:rFonts w:cs="Arial"/>
          <w:b/>
          <w:bCs/>
          <w:szCs w:val="24"/>
        </w:rPr>
        <w:t>330</w:t>
      </w:r>
      <w:r w:rsidR="00747A63">
        <w:rPr>
          <w:rFonts w:cs="Arial"/>
          <w:b/>
          <w:bCs/>
          <w:szCs w:val="24"/>
        </w:rPr>
        <w:t xml:space="preserve"> and matters related thereto</w:t>
      </w:r>
      <w:r w:rsidR="0086307C">
        <w:rPr>
          <w:rFonts w:cs="Arial"/>
          <w:b/>
          <w:bCs/>
          <w:szCs w:val="24"/>
        </w:rPr>
        <w:t xml:space="preserve"> </w:t>
      </w:r>
    </w:p>
    <w:p w14:paraId="1C49940F" w14:textId="77777777" w:rsidR="007606FA" w:rsidRPr="005A585D" w:rsidRDefault="007606FA" w:rsidP="000F4E32">
      <w:pPr>
        <w:widowControl w:val="0"/>
        <w:autoSpaceDE w:val="0"/>
        <w:autoSpaceDN w:val="0"/>
        <w:jc w:val="both"/>
        <w:rPr>
          <w:rFonts w:eastAsia="Arial" w:cs="Arial"/>
          <w:b/>
          <w:szCs w:val="24"/>
          <w:lang w:val="en-US"/>
        </w:rPr>
      </w:pPr>
    </w:p>
    <w:p w14:paraId="729F96D3" w14:textId="58F6CD3F" w:rsidR="005A585D" w:rsidRPr="007606FA" w:rsidRDefault="005A585D" w:rsidP="000F4E32">
      <w:pPr>
        <w:widowControl w:val="0"/>
        <w:numPr>
          <w:ilvl w:val="0"/>
          <w:numId w:val="4"/>
        </w:numPr>
        <w:autoSpaceDE w:val="0"/>
        <w:autoSpaceDN w:val="0"/>
        <w:adjustRightInd w:val="0"/>
        <w:ind w:left="851" w:hanging="851"/>
        <w:jc w:val="both"/>
        <w:rPr>
          <w:rFonts w:eastAsia="Arial" w:cs="Arial"/>
          <w:b/>
          <w:szCs w:val="24"/>
          <w:lang w:val="en-US"/>
        </w:rPr>
      </w:pPr>
      <w:r w:rsidRPr="005A585D">
        <w:rPr>
          <w:rFonts w:eastAsia="Arial" w:cs="Arial"/>
          <w:b/>
          <w:spacing w:val="-2"/>
          <w:szCs w:val="24"/>
          <w:lang w:val="en-US"/>
        </w:rPr>
        <w:t>Introduction</w:t>
      </w:r>
    </w:p>
    <w:p w14:paraId="0F2CC3BB" w14:textId="77777777" w:rsidR="007606FA" w:rsidRPr="005A585D" w:rsidRDefault="007606FA" w:rsidP="000F4E32">
      <w:pPr>
        <w:widowControl w:val="0"/>
        <w:autoSpaceDE w:val="0"/>
        <w:autoSpaceDN w:val="0"/>
        <w:adjustRightInd w:val="0"/>
        <w:ind w:left="851"/>
        <w:jc w:val="both"/>
        <w:rPr>
          <w:rFonts w:eastAsia="Arial" w:cs="Arial"/>
          <w:b/>
          <w:szCs w:val="24"/>
          <w:lang w:val="en-US"/>
        </w:rPr>
      </w:pPr>
    </w:p>
    <w:p w14:paraId="2D24121A" w14:textId="6E68B149" w:rsidR="005A585D" w:rsidRDefault="0052632B" w:rsidP="000F4E32">
      <w:pPr>
        <w:widowControl w:val="0"/>
        <w:numPr>
          <w:ilvl w:val="1"/>
          <w:numId w:val="3"/>
        </w:numPr>
        <w:autoSpaceDE w:val="0"/>
        <w:autoSpaceDN w:val="0"/>
        <w:ind w:left="851" w:hanging="851"/>
        <w:jc w:val="both"/>
        <w:outlineLvl w:val="1"/>
        <w:rPr>
          <w:rFonts w:cs="Arial"/>
          <w:szCs w:val="24"/>
        </w:rPr>
      </w:pPr>
      <w:r>
        <w:rPr>
          <w:rFonts w:cs="Arial"/>
          <w:szCs w:val="24"/>
        </w:rPr>
        <w:t xml:space="preserve">The amendments to </w:t>
      </w:r>
      <w:r w:rsidR="00641442">
        <w:rPr>
          <w:rFonts w:cs="Arial"/>
          <w:szCs w:val="24"/>
        </w:rPr>
        <w:t>r</w:t>
      </w:r>
      <w:r>
        <w:rPr>
          <w:rFonts w:cs="Arial"/>
          <w:szCs w:val="24"/>
        </w:rPr>
        <w:t>egulation 30 of the Regulations were gazetted on</w:t>
      </w:r>
      <w:r w:rsidR="00155B41">
        <w:rPr>
          <w:rFonts w:cs="Arial"/>
          <w:szCs w:val="24"/>
        </w:rPr>
        <w:t xml:space="preserve"> </w:t>
      </w:r>
      <w:r w:rsidR="001104BC">
        <w:rPr>
          <w:rFonts w:cs="Arial"/>
          <w:szCs w:val="24"/>
        </w:rPr>
        <w:t xml:space="preserve">                        </w:t>
      </w:r>
      <w:r>
        <w:rPr>
          <w:rFonts w:cs="Arial"/>
          <w:szCs w:val="24"/>
        </w:rPr>
        <w:t>23 December 2022 and came into effect from</w:t>
      </w:r>
      <w:r w:rsidR="00E153DA">
        <w:rPr>
          <w:rFonts w:cs="Arial"/>
          <w:szCs w:val="24"/>
        </w:rPr>
        <w:t xml:space="preserve"> </w:t>
      </w:r>
      <w:r>
        <w:rPr>
          <w:rFonts w:cs="Arial"/>
          <w:szCs w:val="24"/>
        </w:rPr>
        <w:t>1 January 2023.</w:t>
      </w:r>
    </w:p>
    <w:p w14:paraId="3A7982D7" w14:textId="77777777" w:rsidR="0052632B" w:rsidRDefault="0052632B" w:rsidP="000F4E32">
      <w:pPr>
        <w:pStyle w:val="ListParagraph"/>
        <w:ind w:left="851" w:hanging="851"/>
        <w:rPr>
          <w:rFonts w:cs="Arial"/>
          <w:szCs w:val="24"/>
        </w:rPr>
      </w:pPr>
    </w:p>
    <w:p w14:paraId="268AEB81" w14:textId="40A0AD93" w:rsidR="0052632B" w:rsidRDefault="00E964BA" w:rsidP="000F4E32">
      <w:pPr>
        <w:widowControl w:val="0"/>
        <w:numPr>
          <w:ilvl w:val="1"/>
          <w:numId w:val="3"/>
        </w:numPr>
        <w:autoSpaceDE w:val="0"/>
        <w:autoSpaceDN w:val="0"/>
        <w:ind w:left="851" w:hanging="851"/>
        <w:jc w:val="both"/>
        <w:outlineLvl w:val="1"/>
        <w:rPr>
          <w:rFonts w:cs="Arial"/>
          <w:szCs w:val="24"/>
        </w:rPr>
      </w:pPr>
      <w:r>
        <w:rPr>
          <w:rFonts w:cs="Arial"/>
          <w:szCs w:val="24"/>
        </w:rPr>
        <w:t xml:space="preserve">The amended Regulations make provision for the </w:t>
      </w:r>
      <w:r w:rsidR="00D50475">
        <w:rPr>
          <w:rFonts w:cs="Arial"/>
          <w:szCs w:val="24"/>
        </w:rPr>
        <w:t xml:space="preserve">Authority to issue directives for </w:t>
      </w:r>
      <w:r w:rsidR="00594359">
        <w:rPr>
          <w:rFonts w:cs="Arial"/>
          <w:szCs w:val="24"/>
        </w:rPr>
        <w:t>completion of the form BA 330</w:t>
      </w:r>
      <w:r w:rsidR="005627C6">
        <w:rPr>
          <w:rFonts w:cs="Arial"/>
          <w:szCs w:val="24"/>
        </w:rPr>
        <w:t xml:space="preserve">. As such, this </w:t>
      </w:r>
      <w:r w:rsidR="005237AB">
        <w:rPr>
          <w:rFonts w:cs="Arial"/>
          <w:szCs w:val="24"/>
        </w:rPr>
        <w:t xml:space="preserve">Directive </w:t>
      </w:r>
      <w:r w:rsidR="0052632B">
        <w:rPr>
          <w:rFonts w:cs="Arial"/>
          <w:szCs w:val="24"/>
        </w:rPr>
        <w:t>includes</w:t>
      </w:r>
      <w:r w:rsidR="00CD2B6D">
        <w:rPr>
          <w:rFonts w:cs="Arial"/>
          <w:szCs w:val="24"/>
        </w:rPr>
        <w:t>, among others,</w:t>
      </w:r>
      <w:r w:rsidR="0052632B">
        <w:rPr>
          <w:rFonts w:cs="Arial"/>
          <w:szCs w:val="24"/>
        </w:rPr>
        <w:t xml:space="preserve"> </w:t>
      </w:r>
      <w:r w:rsidR="00E35AC1">
        <w:rPr>
          <w:rFonts w:cs="Arial"/>
          <w:szCs w:val="24"/>
        </w:rPr>
        <w:t>instructions</w:t>
      </w:r>
      <w:r w:rsidR="0052632B">
        <w:rPr>
          <w:rFonts w:cs="Arial"/>
          <w:szCs w:val="24"/>
        </w:rPr>
        <w:t xml:space="preserve"> for </w:t>
      </w:r>
      <w:r w:rsidR="00E35AC1">
        <w:rPr>
          <w:rFonts w:cs="Arial"/>
          <w:szCs w:val="24"/>
        </w:rPr>
        <w:t xml:space="preserve">the </w:t>
      </w:r>
      <w:r w:rsidR="0052632B">
        <w:rPr>
          <w:rFonts w:cs="Arial"/>
          <w:szCs w:val="24"/>
        </w:rPr>
        <w:t>completion of the form BA</w:t>
      </w:r>
      <w:r w:rsidR="005627C6">
        <w:rPr>
          <w:rFonts w:cs="Arial"/>
          <w:szCs w:val="24"/>
        </w:rPr>
        <w:t xml:space="preserve"> </w:t>
      </w:r>
      <w:r w:rsidR="0052632B">
        <w:rPr>
          <w:rFonts w:cs="Arial"/>
          <w:szCs w:val="24"/>
        </w:rPr>
        <w:t>330.</w:t>
      </w:r>
    </w:p>
    <w:p w14:paraId="0E321430" w14:textId="77777777" w:rsidR="0001757A" w:rsidRDefault="0001757A" w:rsidP="000F4E32">
      <w:pPr>
        <w:widowControl w:val="0"/>
        <w:tabs>
          <w:tab w:val="left" w:pos="851"/>
        </w:tabs>
        <w:autoSpaceDE w:val="0"/>
        <w:autoSpaceDN w:val="0"/>
        <w:jc w:val="both"/>
        <w:rPr>
          <w:rFonts w:eastAsia="Arial" w:cs="Arial"/>
          <w:szCs w:val="24"/>
          <w:lang w:val="en-US"/>
        </w:rPr>
      </w:pPr>
    </w:p>
    <w:p w14:paraId="1CA98DD7" w14:textId="3B539440" w:rsidR="0001757A" w:rsidRPr="0001757A" w:rsidRDefault="0001757A" w:rsidP="000F4E32">
      <w:pPr>
        <w:widowControl w:val="0"/>
        <w:numPr>
          <w:ilvl w:val="1"/>
          <w:numId w:val="3"/>
        </w:numPr>
        <w:tabs>
          <w:tab w:val="left" w:pos="851"/>
        </w:tabs>
        <w:autoSpaceDE w:val="0"/>
        <w:autoSpaceDN w:val="0"/>
        <w:ind w:left="851" w:hanging="851"/>
        <w:jc w:val="both"/>
        <w:rPr>
          <w:rFonts w:eastAsia="Arial" w:cs="Arial"/>
          <w:szCs w:val="24"/>
          <w:lang w:val="en-US"/>
        </w:rPr>
      </w:pPr>
      <w:r w:rsidRPr="0001757A">
        <w:rPr>
          <w:rFonts w:eastAsia="Arial" w:cs="Arial"/>
          <w:szCs w:val="24"/>
          <w:lang w:val="en-US"/>
        </w:rPr>
        <w:t xml:space="preserve">The Pillar 2 </w:t>
      </w:r>
      <w:r w:rsidR="003C7A2D">
        <w:rPr>
          <w:rFonts w:eastAsia="Arial" w:cs="Arial"/>
          <w:szCs w:val="24"/>
          <w:lang w:val="en-US"/>
        </w:rPr>
        <w:t>Interest rate risk in the banking book (</w:t>
      </w:r>
      <w:r w:rsidRPr="0001757A">
        <w:rPr>
          <w:rFonts w:eastAsia="Arial" w:cs="Arial"/>
          <w:szCs w:val="24"/>
          <w:lang w:val="en-US"/>
        </w:rPr>
        <w:t>IRRBB</w:t>
      </w:r>
      <w:r w:rsidR="003C7A2D">
        <w:rPr>
          <w:rFonts w:eastAsia="Arial" w:cs="Arial"/>
          <w:szCs w:val="24"/>
          <w:lang w:val="en-US"/>
        </w:rPr>
        <w:t>)</w:t>
      </w:r>
      <w:r w:rsidRPr="0001757A">
        <w:rPr>
          <w:rFonts w:eastAsia="Arial" w:cs="Arial"/>
          <w:szCs w:val="24"/>
          <w:lang w:val="en-US"/>
        </w:rPr>
        <w:t xml:space="preserve"> framework requires banks to assess</w:t>
      </w:r>
      <w:r w:rsidR="005F4FBE">
        <w:rPr>
          <w:rFonts w:eastAsia="Arial" w:cs="Arial"/>
          <w:szCs w:val="24"/>
          <w:lang w:val="en-US"/>
        </w:rPr>
        <w:t>,</w:t>
      </w:r>
      <w:r w:rsidRPr="0001757A">
        <w:rPr>
          <w:rFonts w:eastAsia="Arial" w:cs="Arial"/>
          <w:szCs w:val="24"/>
          <w:lang w:val="en-US"/>
        </w:rPr>
        <w:t xml:space="preserve"> and stress test their overall interest rate risk exposure according to specified methods and take corrective measures should this exposure be deemed excessive.</w:t>
      </w:r>
    </w:p>
    <w:p w14:paraId="6884076A" w14:textId="77777777" w:rsidR="00C00E07" w:rsidRPr="0001757A" w:rsidRDefault="00C00E07" w:rsidP="000F4E32">
      <w:pPr>
        <w:rPr>
          <w:rFonts w:eastAsia="Arial" w:cs="Arial"/>
          <w:szCs w:val="24"/>
          <w:lang w:val="en-US"/>
        </w:rPr>
      </w:pPr>
    </w:p>
    <w:p w14:paraId="291BE027" w14:textId="2B072B13" w:rsidR="00AA5E29" w:rsidRPr="00C00E07" w:rsidRDefault="00AA5E29" w:rsidP="000F4E32">
      <w:pPr>
        <w:widowControl w:val="0"/>
        <w:numPr>
          <w:ilvl w:val="1"/>
          <w:numId w:val="3"/>
        </w:numPr>
        <w:tabs>
          <w:tab w:val="left" w:pos="851"/>
        </w:tabs>
        <w:autoSpaceDE w:val="0"/>
        <w:autoSpaceDN w:val="0"/>
        <w:ind w:left="851" w:hanging="851"/>
        <w:jc w:val="both"/>
        <w:rPr>
          <w:rFonts w:eastAsia="Arial" w:cs="Arial"/>
          <w:szCs w:val="24"/>
          <w:lang w:val="en-US"/>
        </w:rPr>
      </w:pPr>
      <w:r w:rsidRPr="00C00E07">
        <w:rPr>
          <w:rFonts w:eastAsia="Arial" w:cs="Arial"/>
          <w:szCs w:val="24"/>
          <w:lang w:val="en-US"/>
        </w:rPr>
        <w:t>The treatment of credit impairments in the revised form BA</w:t>
      </w:r>
      <w:r w:rsidR="00C00E07" w:rsidRPr="00C00E07">
        <w:rPr>
          <w:rFonts w:eastAsia="Arial" w:cs="Arial"/>
          <w:szCs w:val="24"/>
          <w:lang w:val="en-US"/>
        </w:rPr>
        <w:t xml:space="preserve"> </w:t>
      </w:r>
      <w:r w:rsidRPr="00C00E07">
        <w:rPr>
          <w:rFonts w:eastAsia="Arial" w:cs="Arial"/>
          <w:szCs w:val="24"/>
          <w:lang w:val="en-US"/>
        </w:rPr>
        <w:t>330 should be aligned with stage 3 credit risk exposures. This means that a specific impairment will not be raised until the exposure has been classified in stage 3 (or the exposure has become "credit impaired"), and as a result, interest on the exposure will be suspended.</w:t>
      </w:r>
    </w:p>
    <w:p w14:paraId="6B5B3D10" w14:textId="77777777" w:rsidR="00AA5E29" w:rsidRDefault="00AA5E29" w:rsidP="000F4E32">
      <w:pPr>
        <w:widowControl w:val="0"/>
        <w:tabs>
          <w:tab w:val="left" w:pos="851"/>
        </w:tabs>
        <w:autoSpaceDE w:val="0"/>
        <w:autoSpaceDN w:val="0"/>
        <w:ind w:left="851"/>
        <w:jc w:val="both"/>
        <w:rPr>
          <w:rFonts w:eastAsia="Arial" w:cs="Arial"/>
          <w:szCs w:val="24"/>
          <w:lang w:val="en-US"/>
        </w:rPr>
      </w:pPr>
    </w:p>
    <w:p w14:paraId="04B04E23" w14:textId="7115F17A" w:rsidR="00AA5E29" w:rsidRPr="00312D27" w:rsidRDefault="00AA5E29" w:rsidP="000F4E32">
      <w:pPr>
        <w:widowControl w:val="0"/>
        <w:numPr>
          <w:ilvl w:val="1"/>
          <w:numId w:val="3"/>
        </w:numPr>
        <w:tabs>
          <w:tab w:val="left" w:pos="851"/>
        </w:tabs>
        <w:autoSpaceDE w:val="0"/>
        <w:autoSpaceDN w:val="0"/>
        <w:ind w:left="851" w:hanging="851"/>
        <w:jc w:val="both"/>
        <w:rPr>
          <w:rFonts w:eastAsia="Arial" w:cs="Arial"/>
          <w:szCs w:val="24"/>
          <w:lang w:val="en-US"/>
        </w:rPr>
      </w:pPr>
      <w:r w:rsidRPr="00AA5E29">
        <w:rPr>
          <w:rFonts w:eastAsia="Arial" w:cs="Arial"/>
          <w:szCs w:val="24"/>
          <w:lang w:val="en-GB"/>
        </w:rPr>
        <w:t xml:space="preserve">Inflation is a measure of the rate of change in prices of a basket of goods and services over a period of time, usually measured on a monthly or annual basis. Inflation is typically measured using a government-issued index, such as the Consumer Price Index (CPI) or the Producer Price Index (PPI). These indices measure the prices of a basket of goods and services commonly consumed by </w:t>
      </w:r>
      <w:r w:rsidRPr="00AA5E29">
        <w:rPr>
          <w:rFonts w:eastAsia="Arial" w:cs="Arial"/>
          <w:szCs w:val="24"/>
          <w:lang w:val="en-GB"/>
        </w:rPr>
        <w:lastRenderedPageBreak/>
        <w:t>households or used by producers. The inflation rate is calculated as the percentage change in the index from one period to the next.</w:t>
      </w:r>
    </w:p>
    <w:p w14:paraId="71DDC3C3" w14:textId="77777777" w:rsidR="00AA5E29" w:rsidRDefault="00AA5E29" w:rsidP="000F4E32">
      <w:pPr>
        <w:widowControl w:val="0"/>
        <w:tabs>
          <w:tab w:val="left" w:pos="851"/>
        </w:tabs>
        <w:autoSpaceDE w:val="0"/>
        <w:autoSpaceDN w:val="0"/>
        <w:ind w:left="851"/>
        <w:jc w:val="both"/>
        <w:rPr>
          <w:rFonts w:eastAsia="Arial" w:cs="Arial"/>
          <w:szCs w:val="24"/>
          <w:lang w:val="en-US"/>
        </w:rPr>
      </w:pPr>
    </w:p>
    <w:p w14:paraId="7E92081C" w14:textId="2D0EDECC" w:rsidR="00AA5E29" w:rsidRDefault="00AA5E29" w:rsidP="000F4E32">
      <w:pPr>
        <w:widowControl w:val="0"/>
        <w:numPr>
          <w:ilvl w:val="1"/>
          <w:numId w:val="3"/>
        </w:numPr>
        <w:tabs>
          <w:tab w:val="left" w:pos="851"/>
        </w:tabs>
        <w:autoSpaceDE w:val="0"/>
        <w:autoSpaceDN w:val="0"/>
        <w:ind w:left="851" w:hanging="851"/>
        <w:jc w:val="both"/>
        <w:rPr>
          <w:rFonts w:eastAsia="Arial" w:cs="Arial"/>
          <w:szCs w:val="24"/>
          <w:lang w:val="en-US"/>
        </w:rPr>
      </w:pPr>
      <w:r w:rsidRPr="00AA5E29">
        <w:rPr>
          <w:rFonts w:eastAsia="Arial" w:cs="Arial"/>
          <w:szCs w:val="24"/>
          <w:lang w:val="en-US"/>
        </w:rPr>
        <w:t>Inflation-linked items</w:t>
      </w:r>
      <w:r w:rsidR="005F4FBE">
        <w:rPr>
          <w:rFonts w:eastAsia="Arial" w:cs="Arial"/>
          <w:szCs w:val="24"/>
          <w:lang w:val="en-US"/>
        </w:rPr>
        <w:t>,</w:t>
      </w:r>
      <w:r w:rsidRPr="00AA5E29">
        <w:rPr>
          <w:rFonts w:eastAsia="Arial" w:cs="Arial"/>
          <w:szCs w:val="24"/>
          <w:lang w:val="en-US"/>
        </w:rPr>
        <w:t xml:space="preserve"> such as inflation-linked bonds, are a type of bond linked to the rate of inflation. </w:t>
      </w:r>
      <w:r w:rsidRPr="00AA5E29">
        <w:rPr>
          <w:rFonts w:eastAsia="Arial" w:cs="Arial"/>
          <w:szCs w:val="24"/>
          <w:lang w:val="en-GB"/>
        </w:rPr>
        <w:t>Governments issue inflation-linked bonds</w:t>
      </w:r>
      <w:r w:rsidR="005F4FBE">
        <w:rPr>
          <w:rFonts w:eastAsia="Arial" w:cs="Arial"/>
          <w:szCs w:val="24"/>
          <w:lang w:val="en-GB"/>
        </w:rPr>
        <w:t>. T</w:t>
      </w:r>
      <w:r w:rsidRPr="00AA5E29">
        <w:rPr>
          <w:rFonts w:eastAsia="Arial" w:cs="Arial"/>
          <w:szCs w:val="24"/>
          <w:lang w:val="en-GB"/>
        </w:rPr>
        <w:t>he government will adjust the bond's face value, coupon payments, and maturity date to keep pace with inflation. That way, the value of the bond will not erode over time, and the bondholder will receive the same real value at maturity as the face value.</w:t>
      </w:r>
    </w:p>
    <w:p w14:paraId="434E0685" w14:textId="77777777" w:rsidR="00AA5E29" w:rsidRDefault="00AA5E29" w:rsidP="000F4E32">
      <w:pPr>
        <w:pStyle w:val="ListParagraph"/>
        <w:rPr>
          <w:rFonts w:eastAsia="Arial" w:cs="Arial"/>
          <w:szCs w:val="24"/>
        </w:rPr>
      </w:pPr>
    </w:p>
    <w:p w14:paraId="310F6860" w14:textId="2D213AB3" w:rsidR="00AA5E29" w:rsidRPr="00AA5E29" w:rsidRDefault="00AA5E29" w:rsidP="000F4E32">
      <w:pPr>
        <w:widowControl w:val="0"/>
        <w:numPr>
          <w:ilvl w:val="1"/>
          <w:numId w:val="3"/>
        </w:numPr>
        <w:tabs>
          <w:tab w:val="left" w:pos="851"/>
        </w:tabs>
        <w:autoSpaceDE w:val="0"/>
        <w:autoSpaceDN w:val="0"/>
        <w:ind w:left="851" w:hanging="851"/>
        <w:jc w:val="both"/>
        <w:rPr>
          <w:rFonts w:eastAsia="Arial" w:cs="Arial"/>
          <w:szCs w:val="24"/>
          <w:lang w:val="en-US"/>
        </w:rPr>
      </w:pPr>
      <w:r w:rsidRPr="00AA5E29">
        <w:rPr>
          <w:rFonts w:eastAsia="Arial" w:cs="Arial"/>
          <w:szCs w:val="24"/>
        </w:rPr>
        <w:t>Inflation-linked bonds reprice at the next coupon date and at maturity, therefore</w:t>
      </w:r>
      <w:r w:rsidR="005F4FBE">
        <w:rPr>
          <w:rFonts w:eastAsia="Arial" w:cs="Arial"/>
          <w:szCs w:val="24"/>
        </w:rPr>
        <w:t>,</w:t>
      </w:r>
      <w:r w:rsidRPr="00AA5E29">
        <w:rPr>
          <w:rFonts w:eastAsia="Arial" w:cs="Arial"/>
          <w:szCs w:val="24"/>
        </w:rPr>
        <w:t xml:space="preserve"> such items should be classified as fixed-rate items. The actual coupon amount being paid, at each of the coupon payment dates, will be different as the nominal balance is linked to an inflation index. This will adjust the nominal balance used to calculate the coupon amount but the fixed coupon rate will remain the same. </w:t>
      </w:r>
    </w:p>
    <w:p w14:paraId="6CFC7ED2" w14:textId="77777777" w:rsidR="00657DD9" w:rsidRPr="005A585D" w:rsidRDefault="00657DD9" w:rsidP="000F4E32">
      <w:pPr>
        <w:widowControl w:val="0"/>
        <w:autoSpaceDE w:val="0"/>
        <w:autoSpaceDN w:val="0"/>
        <w:jc w:val="both"/>
        <w:outlineLvl w:val="1"/>
        <w:rPr>
          <w:rFonts w:cs="Arial"/>
          <w:szCs w:val="24"/>
        </w:rPr>
      </w:pPr>
    </w:p>
    <w:p w14:paraId="5BD736B3" w14:textId="3A1CA3D5" w:rsidR="005A585D" w:rsidRDefault="005A585D" w:rsidP="000F4E32">
      <w:pPr>
        <w:widowControl w:val="0"/>
        <w:numPr>
          <w:ilvl w:val="0"/>
          <w:numId w:val="4"/>
        </w:numPr>
        <w:autoSpaceDE w:val="0"/>
        <w:autoSpaceDN w:val="0"/>
        <w:adjustRightInd w:val="0"/>
        <w:ind w:left="851" w:hanging="851"/>
        <w:jc w:val="both"/>
        <w:rPr>
          <w:rFonts w:eastAsia="Arial" w:cs="Arial"/>
          <w:b/>
          <w:spacing w:val="-2"/>
          <w:szCs w:val="24"/>
          <w:lang w:val="en-US"/>
        </w:rPr>
      </w:pPr>
      <w:r w:rsidRPr="005A585D">
        <w:rPr>
          <w:rFonts w:eastAsia="Arial" w:cs="Arial"/>
          <w:b/>
          <w:spacing w:val="-2"/>
          <w:szCs w:val="24"/>
          <w:lang w:val="en-US"/>
        </w:rPr>
        <w:t>Directive</w:t>
      </w:r>
    </w:p>
    <w:p w14:paraId="77C5FCBD" w14:textId="77777777" w:rsidR="00CB0887" w:rsidRPr="005A585D" w:rsidRDefault="00CB0887" w:rsidP="000F4E32">
      <w:pPr>
        <w:widowControl w:val="0"/>
        <w:autoSpaceDE w:val="0"/>
        <w:autoSpaceDN w:val="0"/>
        <w:adjustRightInd w:val="0"/>
        <w:ind w:left="851"/>
        <w:jc w:val="both"/>
        <w:rPr>
          <w:rFonts w:eastAsia="Arial" w:cs="Arial"/>
          <w:b/>
          <w:spacing w:val="-2"/>
          <w:szCs w:val="24"/>
          <w:lang w:val="en-US"/>
        </w:rPr>
      </w:pPr>
    </w:p>
    <w:p w14:paraId="6A5A6743" w14:textId="323D0372" w:rsidR="005A585D" w:rsidRDefault="005A585D" w:rsidP="000F4E32">
      <w:pPr>
        <w:widowControl w:val="0"/>
        <w:numPr>
          <w:ilvl w:val="1"/>
          <w:numId w:val="5"/>
        </w:numPr>
        <w:autoSpaceDE w:val="0"/>
        <w:autoSpaceDN w:val="0"/>
        <w:ind w:left="851" w:hanging="851"/>
        <w:jc w:val="both"/>
        <w:outlineLvl w:val="1"/>
        <w:rPr>
          <w:rFonts w:cs="Arial"/>
          <w:szCs w:val="24"/>
        </w:rPr>
      </w:pPr>
      <w:r w:rsidRPr="005A585D">
        <w:rPr>
          <w:rFonts w:cs="Arial"/>
          <w:szCs w:val="24"/>
        </w:rPr>
        <w:t>Based on the aforesaid and in accordance with the provisions of section 6(6) of the Banks Act 94 of 1990, banks are hereby directed as follows:</w:t>
      </w:r>
    </w:p>
    <w:p w14:paraId="69B9F22C" w14:textId="77777777" w:rsidR="00CB0887" w:rsidRPr="005A585D" w:rsidRDefault="00CB0887" w:rsidP="000F4E32">
      <w:pPr>
        <w:widowControl w:val="0"/>
        <w:autoSpaceDE w:val="0"/>
        <w:autoSpaceDN w:val="0"/>
        <w:ind w:left="851"/>
        <w:jc w:val="both"/>
        <w:outlineLvl w:val="1"/>
        <w:rPr>
          <w:rFonts w:cs="Arial"/>
          <w:szCs w:val="24"/>
        </w:rPr>
      </w:pPr>
    </w:p>
    <w:p w14:paraId="2938674F" w14:textId="6D0A1ADF" w:rsidR="005A585D" w:rsidRDefault="005A585D" w:rsidP="000F4E32">
      <w:pPr>
        <w:widowControl w:val="0"/>
        <w:numPr>
          <w:ilvl w:val="2"/>
          <w:numId w:val="5"/>
        </w:numPr>
        <w:autoSpaceDE w:val="0"/>
        <w:autoSpaceDN w:val="0"/>
        <w:ind w:left="851" w:hanging="851"/>
        <w:jc w:val="both"/>
        <w:outlineLvl w:val="1"/>
        <w:rPr>
          <w:rFonts w:cs="Arial"/>
          <w:szCs w:val="24"/>
        </w:rPr>
      </w:pPr>
      <w:r w:rsidRPr="005A585D">
        <w:rPr>
          <w:rFonts w:cs="Arial"/>
          <w:szCs w:val="24"/>
        </w:rPr>
        <w:t xml:space="preserve">A bank shall construct the relevant required repricing gap by classifying all relevant interest rate-sensitive assets and liabilities in time buckets according to their repricing characteristics or maturity dates. </w:t>
      </w:r>
      <w:r w:rsidR="00A956D4">
        <w:rPr>
          <w:rFonts w:cs="Arial"/>
          <w:szCs w:val="24"/>
        </w:rPr>
        <w:t>T</w:t>
      </w:r>
      <w:r w:rsidR="001865EB" w:rsidRPr="005A585D">
        <w:rPr>
          <w:rFonts w:cs="Arial"/>
          <w:szCs w:val="24"/>
        </w:rPr>
        <w:t xml:space="preserve">he </w:t>
      </w:r>
      <w:r w:rsidRPr="005A585D">
        <w:rPr>
          <w:rFonts w:cs="Arial"/>
          <w:szCs w:val="24"/>
        </w:rPr>
        <w:t xml:space="preserve">repricing gap: </w:t>
      </w:r>
    </w:p>
    <w:p w14:paraId="73DFFFBD" w14:textId="514B7054" w:rsidR="005A585D" w:rsidRDefault="005A585D" w:rsidP="000F4E32">
      <w:pPr>
        <w:widowControl w:val="0"/>
        <w:numPr>
          <w:ilvl w:val="0"/>
          <w:numId w:val="8"/>
        </w:numPr>
        <w:autoSpaceDE w:val="0"/>
        <w:autoSpaceDN w:val="0"/>
        <w:ind w:left="1276" w:hanging="425"/>
        <w:jc w:val="both"/>
        <w:outlineLvl w:val="1"/>
        <w:rPr>
          <w:rFonts w:cs="Arial"/>
          <w:szCs w:val="24"/>
        </w:rPr>
      </w:pPr>
      <w:r w:rsidRPr="005A585D">
        <w:rPr>
          <w:rFonts w:cs="Arial"/>
          <w:szCs w:val="24"/>
        </w:rPr>
        <w:t>measures the bank’s exposure to risk by focusing on changes to future profitability within a given time horizon, eventually affecting future levels of the bank’s equity;</w:t>
      </w:r>
    </w:p>
    <w:p w14:paraId="7362DEC8" w14:textId="517E223C" w:rsidR="005A585D" w:rsidRDefault="005A585D" w:rsidP="000F4E32">
      <w:pPr>
        <w:widowControl w:val="0"/>
        <w:numPr>
          <w:ilvl w:val="0"/>
          <w:numId w:val="8"/>
        </w:numPr>
        <w:autoSpaceDE w:val="0"/>
        <w:autoSpaceDN w:val="0"/>
        <w:ind w:left="1276" w:hanging="425"/>
        <w:jc w:val="both"/>
        <w:outlineLvl w:val="1"/>
        <w:rPr>
          <w:rFonts w:cs="Arial"/>
          <w:szCs w:val="24"/>
        </w:rPr>
      </w:pPr>
      <w:r w:rsidRPr="005A585D">
        <w:rPr>
          <w:rFonts w:cs="Arial"/>
          <w:szCs w:val="24"/>
        </w:rPr>
        <w:t>is derived from a static balance sheet; and</w:t>
      </w:r>
    </w:p>
    <w:p w14:paraId="330998DE" w14:textId="7B612C86" w:rsidR="005A585D" w:rsidRDefault="005A585D" w:rsidP="000F4E32">
      <w:pPr>
        <w:widowControl w:val="0"/>
        <w:numPr>
          <w:ilvl w:val="0"/>
          <w:numId w:val="8"/>
        </w:numPr>
        <w:autoSpaceDE w:val="0"/>
        <w:autoSpaceDN w:val="0"/>
        <w:ind w:left="1276" w:hanging="425"/>
        <w:jc w:val="both"/>
        <w:outlineLvl w:val="1"/>
        <w:rPr>
          <w:rFonts w:cs="Arial"/>
          <w:szCs w:val="24"/>
        </w:rPr>
      </w:pPr>
      <w:r w:rsidRPr="005A585D">
        <w:rPr>
          <w:rFonts w:cs="Arial"/>
          <w:szCs w:val="24"/>
        </w:rPr>
        <w:t>assumes that the derived potential rate movements will occur through a parallel rate shock to all maturities along the yield curve.</w:t>
      </w:r>
    </w:p>
    <w:p w14:paraId="59F619DF" w14:textId="77777777" w:rsidR="00CB0887" w:rsidRPr="005A585D" w:rsidRDefault="00CB0887" w:rsidP="000F4E32">
      <w:pPr>
        <w:widowControl w:val="0"/>
        <w:autoSpaceDE w:val="0"/>
        <w:autoSpaceDN w:val="0"/>
        <w:ind w:left="851"/>
        <w:jc w:val="both"/>
        <w:outlineLvl w:val="1"/>
        <w:rPr>
          <w:rFonts w:cs="Arial"/>
          <w:szCs w:val="24"/>
        </w:rPr>
      </w:pPr>
    </w:p>
    <w:p w14:paraId="123A3A05" w14:textId="771A7FBA" w:rsidR="005A585D" w:rsidRDefault="005A585D" w:rsidP="000F4E32">
      <w:pPr>
        <w:widowControl w:val="0"/>
        <w:numPr>
          <w:ilvl w:val="2"/>
          <w:numId w:val="5"/>
        </w:numPr>
        <w:autoSpaceDE w:val="0"/>
        <w:autoSpaceDN w:val="0"/>
        <w:ind w:left="851" w:hanging="851"/>
        <w:jc w:val="both"/>
        <w:outlineLvl w:val="1"/>
        <w:rPr>
          <w:rFonts w:cs="Arial"/>
          <w:szCs w:val="24"/>
        </w:rPr>
      </w:pPr>
      <w:r w:rsidRPr="005A585D">
        <w:rPr>
          <w:rFonts w:cs="Arial"/>
          <w:szCs w:val="24"/>
        </w:rPr>
        <w:t>Instructions relating to the completion of the form BA</w:t>
      </w:r>
      <w:r w:rsidR="003A152B">
        <w:rPr>
          <w:rFonts w:cs="Arial"/>
          <w:szCs w:val="24"/>
        </w:rPr>
        <w:t xml:space="preserve"> </w:t>
      </w:r>
      <w:r w:rsidRPr="005A585D">
        <w:rPr>
          <w:rFonts w:cs="Arial"/>
          <w:szCs w:val="24"/>
        </w:rPr>
        <w:t>330 are furnished with reference to column and line-item descriptions appearing on the form BA</w:t>
      </w:r>
      <w:r w:rsidR="003A152B">
        <w:rPr>
          <w:rFonts w:cs="Arial"/>
          <w:szCs w:val="24"/>
        </w:rPr>
        <w:t xml:space="preserve"> </w:t>
      </w:r>
      <w:r w:rsidRPr="005A585D">
        <w:rPr>
          <w:rFonts w:cs="Arial"/>
          <w:szCs w:val="24"/>
        </w:rPr>
        <w:t>330, as per the tables below.</w:t>
      </w:r>
    </w:p>
    <w:p w14:paraId="5531D227" w14:textId="77777777" w:rsidR="00CB0887" w:rsidRPr="005A585D" w:rsidRDefault="00CB0887" w:rsidP="000F4E32">
      <w:pPr>
        <w:widowControl w:val="0"/>
        <w:autoSpaceDE w:val="0"/>
        <w:autoSpaceDN w:val="0"/>
        <w:ind w:left="1702"/>
        <w:jc w:val="both"/>
        <w:outlineLvl w:val="1"/>
        <w:rPr>
          <w:rFonts w:cs="Arial"/>
          <w:szCs w:val="24"/>
        </w:rPr>
      </w:pPr>
    </w:p>
    <w:p w14:paraId="5ED07C39" w14:textId="58387C73" w:rsidR="005A585D" w:rsidRDefault="005A585D" w:rsidP="000F4E32">
      <w:pPr>
        <w:widowControl w:val="0"/>
        <w:tabs>
          <w:tab w:val="left" w:pos="851"/>
        </w:tabs>
        <w:autoSpaceDE w:val="0"/>
        <w:autoSpaceDN w:val="0"/>
        <w:ind w:left="851" w:right="314"/>
        <w:jc w:val="both"/>
        <w:rPr>
          <w:rFonts w:eastAsia="Arial" w:cs="Arial"/>
          <w:b/>
          <w:bCs/>
          <w:szCs w:val="24"/>
          <w:lang w:val="en-US"/>
        </w:rPr>
      </w:pPr>
      <w:r w:rsidRPr="005A585D">
        <w:rPr>
          <w:rFonts w:eastAsia="Arial" w:cs="Arial"/>
          <w:b/>
          <w:bCs/>
          <w:szCs w:val="24"/>
          <w:lang w:val="en-US"/>
        </w:rPr>
        <w:t>BA</w:t>
      </w:r>
      <w:r w:rsidR="003A152B">
        <w:rPr>
          <w:rFonts w:eastAsia="Arial" w:cs="Arial"/>
          <w:b/>
          <w:bCs/>
          <w:szCs w:val="24"/>
          <w:lang w:val="en-US"/>
        </w:rPr>
        <w:t xml:space="preserve"> </w:t>
      </w:r>
      <w:r w:rsidRPr="005A585D">
        <w:rPr>
          <w:rFonts w:eastAsia="Arial" w:cs="Arial"/>
          <w:b/>
          <w:bCs/>
          <w:szCs w:val="24"/>
          <w:lang w:val="en-US"/>
        </w:rPr>
        <w:t>330 Column instructions:</w:t>
      </w:r>
    </w:p>
    <w:p w14:paraId="0A0B2691" w14:textId="77777777" w:rsidR="000F4E32" w:rsidRPr="005A585D" w:rsidRDefault="000F4E32" w:rsidP="000F4E32">
      <w:pPr>
        <w:widowControl w:val="0"/>
        <w:tabs>
          <w:tab w:val="left" w:pos="851"/>
        </w:tabs>
        <w:autoSpaceDE w:val="0"/>
        <w:autoSpaceDN w:val="0"/>
        <w:ind w:left="851" w:right="314"/>
        <w:jc w:val="both"/>
        <w:rPr>
          <w:rFonts w:eastAsia="Arial" w:cs="Arial"/>
          <w:b/>
          <w:bCs/>
          <w:szCs w:val="24"/>
          <w:lang w:val="en-US"/>
        </w:rPr>
      </w:pPr>
    </w:p>
    <w:tbl>
      <w:tblPr>
        <w:tblStyle w:val="TableGrid1"/>
        <w:tblW w:w="8788" w:type="dxa"/>
        <w:tblInd w:w="846" w:type="dxa"/>
        <w:tblLook w:val="04A0" w:firstRow="1" w:lastRow="0" w:firstColumn="1" w:lastColumn="0" w:noHBand="0" w:noVBand="1"/>
      </w:tblPr>
      <w:tblGrid>
        <w:gridCol w:w="1272"/>
        <w:gridCol w:w="1510"/>
        <w:gridCol w:w="6006"/>
      </w:tblGrid>
      <w:tr w:rsidR="005A585D" w:rsidRPr="005A585D" w14:paraId="230C8248" w14:textId="77777777" w:rsidTr="002E763F">
        <w:trPr>
          <w:trHeight w:val="539"/>
        </w:trPr>
        <w:tc>
          <w:tcPr>
            <w:tcW w:w="1272" w:type="dxa"/>
          </w:tcPr>
          <w:p w14:paraId="7F3A8F90" w14:textId="77777777" w:rsidR="005A585D" w:rsidRPr="005A585D" w:rsidRDefault="005A585D" w:rsidP="000F4E32">
            <w:pPr>
              <w:jc w:val="center"/>
              <w:rPr>
                <w:rFonts w:eastAsia="Arial"/>
                <w:b/>
                <w:bCs/>
                <w:szCs w:val="24"/>
              </w:rPr>
            </w:pPr>
            <w:r w:rsidRPr="005A585D">
              <w:rPr>
                <w:rFonts w:eastAsia="Arial"/>
                <w:b/>
                <w:bCs/>
                <w:szCs w:val="24"/>
              </w:rPr>
              <w:t>Column number</w:t>
            </w:r>
          </w:p>
        </w:tc>
        <w:tc>
          <w:tcPr>
            <w:tcW w:w="1510" w:type="dxa"/>
          </w:tcPr>
          <w:p w14:paraId="04A286FF" w14:textId="77777777" w:rsidR="005A585D" w:rsidRPr="005A585D" w:rsidRDefault="005A585D" w:rsidP="000F4E32">
            <w:pPr>
              <w:jc w:val="center"/>
              <w:rPr>
                <w:rFonts w:eastAsia="Arial"/>
                <w:b/>
                <w:bCs/>
                <w:szCs w:val="24"/>
              </w:rPr>
            </w:pPr>
            <w:r w:rsidRPr="005A585D">
              <w:rPr>
                <w:rFonts w:eastAsia="Arial"/>
                <w:b/>
                <w:bCs/>
                <w:szCs w:val="24"/>
              </w:rPr>
              <w:t>Column description</w:t>
            </w:r>
          </w:p>
        </w:tc>
        <w:tc>
          <w:tcPr>
            <w:tcW w:w="6006" w:type="dxa"/>
          </w:tcPr>
          <w:p w14:paraId="6A218587" w14:textId="77777777" w:rsidR="005A585D" w:rsidRPr="005A585D" w:rsidRDefault="005A585D" w:rsidP="000F4E32">
            <w:pPr>
              <w:jc w:val="center"/>
              <w:rPr>
                <w:rFonts w:eastAsia="Arial"/>
                <w:b/>
                <w:bCs/>
                <w:szCs w:val="24"/>
              </w:rPr>
            </w:pPr>
            <w:r w:rsidRPr="005A585D">
              <w:rPr>
                <w:rFonts w:eastAsia="Arial"/>
                <w:b/>
                <w:bCs/>
                <w:szCs w:val="24"/>
              </w:rPr>
              <w:t>Instruction</w:t>
            </w:r>
          </w:p>
        </w:tc>
      </w:tr>
      <w:tr w:rsidR="005A585D" w:rsidRPr="005A585D" w14:paraId="67D0430E" w14:textId="77777777" w:rsidTr="002E763F">
        <w:tc>
          <w:tcPr>
            <w:tcW w:w="1272" w:type="dxa"/>
          </w:tcPr>
          <w:p w14:paraId="31EECFC3" w14:textId="36B65E26" w:rsidR="005A585D" w:rsidRPr="005A585D" w:rsidRDefault="005A585D" w:rsidP="000F4E32">
            <w:pPr>
              <w:rPr>
                <w:rFonts w:eastAsia="Arial"/>
                <w:szCs w:val="24"/>
              </w:rPr>
            </w:pPr>
            <w:del w:id="1" w:author="Katleho Makoko" w:date="2025-04-22T11:18:00Z">
              <w:r w:rsidRPr="005A585D" w:rsidDel="00824621">
                <w:rPr>
                  <w:rFonts w:eastAsia="Arial"/>
                  <w:szCs w:val="24"/>
                </w:rPr>
                <w:delText>1</w:delText>
              </w:r>
            </w:del>
            <w:ins w:id="2" w:author="Katleho Makoko" w:date="2025-04-22T11:18:00Z">
              <w:r w:rsidR="00824621">
                <w:rPr>
                  <w:rFonts w:eastAsia="Arial"/>
                  <w:szCs w:val="24"/>
                </w:rPr>
                <w:t>C0010</w:t>
              </w:r>
            </w:ins>
          </w:p>
        </w:tc>
        <w:tc>
          <w:tcPr>
            <w:tcW w:w="1510" w:type="dxa"/>
          </w:tcPr>
          <w:p w14:paraId="31A529E2" w14:textId="77777777" w:rsidR="005A585D" w:rsidRPr="005A585D" w:rsidRDefault="005A585D" w:rsidP="000F4E32">
            <w:pPr>
              <w:rPr>
                <w:rFonts w:eastAsia="Arial"/>
                <w:szCs w:val="24"/>
              </w:rPr>
            </w:pPr>
            <w:r w:rsidRPr="005A585D">
              <w:rPr>
                <w:rFonts w:eastAsia="Arial"/>
                <w:szCs w:val="24"/>
              </w:rPr>
              <w:t>Overnight</w:t>
            </w:r>
          </w:p>
        </w:tc>
        <w:tc>
          <w:tcPr>
            <w:tcW w:w="6006" w:type="dxa"/>
          </w:tcPr>
          <w:p w14:paraId="284485DD" w14:textId="77777777" w:rsidR="005A585D" w:rsidRPr="005A585D" w:rsidRDefault="005A585D" w:rsidP="000F4E32">
            <w:pPr>
              <w:jc w:val="both"/>
              <w:rPr>
                <w:rFonts w:eastAsia="Arial"/>
                <w:szCs w:val="24"/>
              </w:rPr>
            </w:pPr>
            <w:r w:rsidRPr="005A585D">
              <w:rPr>
                <w:rFonts w:eastAsia="Arial"/>
                <w:szCs w:val="24"/>
              </w:rPr>
              <w:t>This column shall reflect the relevant required amounts related to items profiled to reprice/reset within the next business day or maturity date if maturing within the next day.</w:t>
            </w:r>
          </w:p>
        </w:tc>
      </w:tr>
      <w:tr w:rsidR="005A585D" w:rsidRPr="005A585D" w14:paraId="49E7BCEF" w14:textId="77777777" w:rsidTr="002E763F">
        <w:tc>
          <w:tcPr>
            <w:tcW w:w="1272" w:type="dxa"/>
          </w:tcPr>
          <w:p w14:paraId="3BA94CC6" w14:textId="51B412AD" w:rsidR="005A585D" w:rsidRPr="005A585D" w:rsidRDefault="00824621" w:rsidP="000F4E32">
            <w:pPr>
              <w:rPr>
                <w:rFonts w:eastAsia="Arial"/>
                <w:szCs w:val="24"/>
              </w:rPr>
            </w:pPr>
            <w:ins w:id="3" w:author="Katleho Makoko" w:date="2025-04-22T11:18:00Z">
              <w:r>
                <w:rPr>
                  <w:rFonts w:eastAsia="Arial"/>
                  <w:szCs w:val="24"/>
                </w:rPr>
                <w:t>C0</w:t>
              </w:r>
            </w:ins>
            <w:r w:rsidR="005A585D" w:rsidRPr="005A585D">
              <w:rPr>
                <w:rFonts w:eastAsia="Arial"/>
                <w:szCs w:val="24"/>
              </w:rPr>
              <w:t>10</w:t>
            </w:r>
            <w:ins w:id="4" w:author="Katleho Makoko" w:date="2025-04-22T11:18:00Z">
              <w:r>
                <w:rPr>
                  <w:rFonts w:eastAsia="Arial"/>
                  <w:szCs w:val="24"/>
                </w:rPr>
                <w:t>0</w:t>
              </w:r>
            </w:ins>
          </w:p>
        </w:tc>
        <w:tc>
          <w:tcPr>
            <w:tcW w:w="1510" w:type="dxa"/>
          </w:tcPr>
          <w:p w14:paraId="68F315DA" w14:textId="77777777" w:rsidR="005A585D" w:rsidRPr="005A585D" w:rsidRDefault="005A585D" w:rsidP="000F4E32">
            <w:pPr>
              <w:rPr>
                <w:rFonts w:eastAsia="Arial"/>
                <w:szCs w:val="24"/>
              </w:rPr>
            </w:pPr>
            <w:r w:rsidRPr="005A585D">
              <w:rPr>
                <w:rFonts w:eastAsia="Arial"/>
                <w:szCs w:val="24"/>
              </w:rPr>
              <w:t>Non-rate sensitive items</w:t>
            </w:r>
          </w:p>
        </w:tc>
        <w:tc>
          <w:tcPr>
            <w:tcW w:w="6006" w:type="dxa"/>
          </w:tcPr>
          <w:p w14:paraId="509A48CD" w14:textId="77777777" w:rsidR="005A585D" w:rsidRPr="005A585D" w:rsidRDefault="005A585D" w:rsidP="000F4E32">
            <w:pPr>
              <w:jc w:val="both"/>
              <w:rPr>
                <w:rFonts w:eastAsia="Arial"/>
                <w:szCs w:val="24"/>
              </w:rPr>
            </w:pPr>
            <w:r w:rsidRPr="005A585D">
              <w:rPr>
                <w:rFonts w:eastAsia="Arial"/>
                <w:szCs w:val="24"/>
              </w:rPr>
              <w:t>This column shall reflect the required aggregate amounts of assets, liabilities or items held in the bank's banking book in relation to which the value is not sensitive to or influenced by changes in interest rates.</w:t>
            </w:r>
          </w:p>
        </w:tc>
      </w:tr>
    </w:tbl>
    <w:p w14:paraId="72E7024E" w14:textId="119CDDAB" w:rsidR="00C57FC6" w:rsidRDefault="00C57FC6" w:rsidP="000F4E32">
      <w:pPr>
        <w:rPr>
          <w:rFonts w:eastAsia="Arial" w:cs="Arial"/>
          <w:b/>
          <w:bCs/>
          <w:szCs w:val="24"/>
          <w:lang w:val="en-US"/>
        </w:rPr>
      </w:pPr>
      <w:bookmarkStart w:id="5" w:name="_Hlk121329131"/>
    </w:p>
    <w:p w14:paraId="2193DF37" w14:textId="2854DB6C" w:rsidR="003A152B" w:rsidRDefault="003A152B" w:rsidP="000F4E32">
      <w:pPr>
        <w:widowControl w:val="0"/>
        <w:tabs>
          <w:tab w:val="left" w:pos="851"/>
        </w:tabs>
        <w:autoSpaceDE w:val="0"/>
        <w:autoSpaceDN w:val="0"/>
        <w:ind w:right="314"/>
        <w:jc w:val="both"/>
        <w:rPr>
          <w:rFonts w:eastAsia="Arial" w:cs="Arial"/>
          <w:b/>
          <w:bCs/>
          <w:szCs w:val="24"/>
          <w:lang w:val="en-US"/>
        </w:rPr>
      </w:pPr>
    </w:p>
    <w:p w14:paraId="5A728DBB" w14:textId="77B4346B" w:rsidR="00A52BEB" w:rsidRDefault="00A52BEB" w:rsidP="000F4E32">
      <w:pPr>
        <w:widowControl w:val="0"/>
        <w:tabs>
          <w:tab w:val="left" w:pos="851"/>
        </w:tabs>
        <w:autoSpaceDE w:val="0"/>
        <w:autoSpaceDN w:val="0"/>
        <w:ind w:right="314"/>
        <w:jc w:val="both"/>
        <w:rPr>
          <w:rFonts w:eastAsia="Arial" w:cs="Arial"/>
          <w:b/>
          <w:bCs/>
          <w:szCs w:val="24"/>
          <w:lang w:val="en-US"/>
        </w:rPr>
      </w:pPr>
    </w:p>
    <w:p w14:paraId="574BE5E1" w14:textId="15BED011" w:rsidR="00A52BEB" w:rsidRDefault="00A52BEB" w:rsidP="000F4E32">
      <w:pPr>
        <w:widowControl w:val="0"/>
        <w:tabs>
          <w:tab w:val="left" w:pos="851"/>
        </w:tabs>
        <w:autoSpaceDE w:val="0"/>
        <w:autoSpaceDN w:val="0"/>
        <w:ind w:right="314"/>
        <w:jc w:val="both"/>
        <w:rPr>
          <w:rFonts w:eastAsia="Arial" w:cs="Arial"/>
          <w:b/>
          <w:bCs/>
          <w:szCs w:val="24"/>
          <w:lang w:val="en-US"/>
        </w:rPr>
      </w:pPr>
    </w:p>
    <w:p w14:paraId="5440E228" w14:textId="69F6DF8C" w:rsidR="000F4E32" w:rsidRDefault="000F4E32">
      <w:pPr>
        <w:rPr>
          <w:rFonts w:eastAsia="Arial" w:cs="Arial"/>
          <w:b/>
          <w:bCs/>
          <w:szCs w:val="24"/>
          <w:lang w:val="en-US"/>
        </w:rPr>
      </w:pPr>
      <w:r>
        <w:rPr>
          <w:rFonts w:eastAsia="Arial" w:cs="Arial"/>
          <w:b/>
          <w:bCs/>
          <w:szCs w:val="24"/>
          <w:lang w:val="en-US"/>
        </w:rPr>
        <w:br w:type="page"/>
      </w:r>
    </w:p>
    <w:p w14:paraId="3EEAFEA9" w14:textId="77777777" w:rsidR="00A52BEB" w:rsidRDefault="00A52BEB" w:rsidP="000F4E32">
      <w:pPr>
        <w:widowControl w:val="0"/>
        <w:tabs>
          <w:tab w:val="left" w:pos="851"/>
        </w:tabs>
        <w:autoSpaceDE w:val="0"/>
        <w:autoSpaceDN w:val="0"/>
        <w:ind w:right="314"/>
        <w:jc w:val="both"/>
        <w:rPr>
          <w:rFonts w:eastAsia="Arial" w:cs="Arial"/>
          <w:b/>
          <w:bCs/>
          <w:szCs w:val="24"/>
          <w:lang w:val="en-US"/>
        </w:rPr>
      </w:pPr>
    </w:p>
    <w:p w14:paraId="5A47FC35" w14:textId="68D33388" w:rsidR="005A585D" w:rsidRDefault="005A585D" w:rsidP="000F4E32">
      <w:pPr>
        <w:widowControl w:val="0"/>
        <w:tabs>
          <w:tab w:val="left" w:pos="851"/>
        </w:tabs>
        <w:autoSpaceDE w:val="0"/>
        <w:autoSpaceDN w:val="0"/>
        <w:ind w:left="851" w:right="314"/>
        <w:jc w:val="both"/>
        <w:rPr>
          <w:rFonts w:eastAsia="Arial" w:cs="Arial"/>
          <w:b/>
          <w:bCs/>
          <w:szCs w:val="24"/>
          <w:lang w:val="en-US"/>
        </w:rPr>
      </w:pPr>
      <w:r w:rsidRPr="005A585D">
        <w:rPr>
          <w:rFonts w:eastAsia="Arial" w:cs="Arial"/>
          <w:b/>
          <w:bCs/>
          <w:szCs w:val="24"/>
          <w:lang w:val="en-US"/>
        </w:rPr>
        <w:t>BA</w:t>
      </w:r>
      <w:r w:rsidR="00A52BEB">
        <w:rPr>
          <w:rFonts w:eastAsia="Arial" w:cs="Arial"/>
          <w:b/>
          <w:bCs/>
          <w:szCs w:val="24"/>
          <w:lang w:val="en-US"/>
        </w:rPr>
        <w:t xml:space="preserve"> </w:t>
      </w:r>
      <w:r w:rsidRPr="005A585D">
        <w:rPr>
          <w:rFonts w:eastAsia="Arial" w:cs="Arial"/>
          <w:b/>
          <w:bCs/>
          <w:szCs w:val="24"/>
          <w:lang w:val="en-US"/>
        </w:rPr>
        <w:t>330 Line-item instructions:</w:t>
      </w:r>
    </w:p>
    <w:p w14:paraId="096CE4B7" w14:textId="77777777" w:rsidR="000F4E32" w:rsidRPr="005A585D" w:rsidRDefault="000F4E32" w:rsidP="000F4E32">
      <w:pPr>
        <w:widowControl w:val="0"/>
        <w:tabs>
          <w:tab w:val="left" w:pos="851"/>
        </w:tabs>
        <w:autoSpaceDE w:val="0"/>
        <w:autoSpaceDN w:val="0"/>
        <w:ind w:left="851" w:right="314"/>
        <w:jc w:val="both"/>
        <w:rPr>
          <w:rFonts w:eastAsia="Arial" w:cs="Arial"/>
          <w:b/>
          <w:bCs/>
          <w:szCs w:val="24"/>
          <w:lang w:val="en-US"/>
        </w:rPr>
      </w:pPr>
    </w:p>
    <w:tbl>
      <w:tblPr>
        <w:tblStyle w:val="TableGrid1"/>
        <w:tblW w:w="8788" w:type="dxa"/>
        <w:tblInd w:w="846" w:type="dxa"/>
        <w:tblLayout w:type="fixed"/>
        <w:tblLook w:val="04A0" w:firstRow="1" w:lastRow="0" w:firstColumn="1" w:lastColumn="0" w:noHBand="0" w:noVBand="1"/>
      </w:tblPr>
      <w:tblGrid>
        <w:gridCol w:w="1276"/>
        <w:gridCol w:w="1701"/>
        <w:gridCol w:w="5811"/>
      </w:tblGrid>
      <w:tr w:rsidR="005A585D" w:rsidRPr="005A585D" w14:paraId="4E1156CB" w14:textId="77777777" w:rsidTr="002E763F">
        <w:trPr>
          <w:trHeight w:val="433"/>
          <w:tblHeader/>
        </w:trPr>
        <w:tc>
          <w:tcPr>
            <w:tcW w:w="1276" w:type="dxa"/>
          </w:tcPr>
          <w:bookmarkEnd w:id="5"/>
          <w:p w14:paraId="16A35FDD" w14:textId="77777777" w:rsidR="005A585D" w:rsidRPr="005A585D" w:rsidRDefault="005A585D" w:rsidP="000F4E32">
            <w:pPr>
              <w:jc w:val="center"/>
              <w:rPr>
                <w:rFonts w:eastAsia="Arial"/>
                <w:b/>
                <w:bCs/>
                <w:szCs w:val="24"/>
              </w:rPr>
            </w:pPr>
            <w:r w:rsidRPr="005A585D">
              <w:rPr>
                <w:rFonts w:eastAsia="Arial"/>
                <w:b/>
                <w:bCs/>
                <w:szCs w:val="24"/>
              </w:rPr>
              <w:t>Line number</w:t>
            </w:r>
          </w:p>
        </w:tc>
        <w:tc>
          <w:tcPr>
            <w:tcW w:w="1701" w:type="dxa"/>
          </w:tcPr>
          <w:p w14:paraId="14A15643" w14:textId="77777777" w:rsidR="005A585D" w:rsidRPr="005A585D" w:rsidRDefault="005A585D" w:rsidP="000F4E32">
            <w:pPr>
              <w:jc w:val="center"/>
              <w:rPr>
                <w:rFonts w:eastAsia="Arial"/>
                <w:b/>
                <w:bCs/>
                <w:szCs w:val="24"/>
              </w:rPr>
            </w:pPr>
            <w:r w:rsidRPr="005A585D">
              <w:rPr>
                <w:rFonts w:eastAsia="Arial"/>
                <w:b/>
                <w:bCs/>
                <w:szCs w:val="24"/>
              </w:rPr>
              <w:t>Line-item description</w:t>
            </w:r>
          </w:p>
        </w:tc>
        <w:tc>
          <w:tcPr>
            <w:tcW w:w="5811" w:type="dxa"/>
          </w:tcPr>
          <w:p w14:paraId="0C770BEE" w14:textId="77777777" w:rsidR="005A585D" w:rsidRPr="005A585D" w:rsidRDefault="005A585D" w:rsidP="000F4E32">
            <w:pPr>
              <w:jc w:val="center"/>
              <w:rPr>
                <w:rFonts w:eastAsia="Arial"/>
                <w:b/>
                <w:bCs/>
                <w:szCs w:val="24"/>
              </w:rPr>
            </w:pPr>
            <w:r w:rsidRPr="005A585D">
              <w:rPr>
                <w:rFonts w:eastAsia="Arial"/>
                <w:b/>
                <w:bCs/>
                <w:szCs w:val="24"/>
              </w:rPr>
              <w:t>Instruction</w:t>
            </w:r>
          </w:p>
        </w:tc>
      </w:tr>
      <w:tr w:rsidR="005A585D" w:rsidRPr="005A585D" w14:paraId="4E0DD0DD" w14:textId="77777777" w:rsidTr="002E763F">
        <w:trPr>
          <w:trHeight w:val="1655"/>
        </w:trPr>
        <w:tc>
          <w:tcPr>
            <w:tcW w:w="1276" w:type="dxa"/>
          </w:tcPr>
          <w:p w14:paraId="56617BA8" w14:textId="77777777" w:rsidR="005A585D" w:rsidRDefault="005A596C" w:rsidP="000F4E32">
            <w:pPr>
              <w:rPr>
                <w:ins w:id="6" w:author="Katleho Makoko" w:date="2025-04-22T11:21:00Z"/>
                <w:rFonts w:eastAsia="Arial"/>
                <w:szCs w:val="24"/>
              </w:rPr>
            </w:pPr>
            <w:ins w:id="7" w:author="Katleho Makoko" w:date="2025-04-22T11:19:00Z">
              <w:r w:rsidRPr="005A596C">
                <w:rPr>
                  <w:rFonts w:eastAsia="Arial"/>
                  <w:szCs w:val="24"/>
                </w:rPr>
                <w:t>R0020</w:t>
              </w:r>
            </w:ins>
            <w:del w:id="8" w:author="Katleho Makoko" w:date="2025-04-22T11:19:00Z">
              <w:r w:rsidR="00F54E4C" w:rsidDel="005A596C">
                <w:rPr>
                  <w:rFonts w:eastAsia="Arial"/>
                  <w:szCs w:val="24"/>
                </w:rPr>
                <w:delText>2</w:delText>
              </w:r>
            </w:del>
          </w:p>
          <w:p w14:paraId="4A2E8C12" w14:textId="77777777" w:rsidR="008F2986" w:rsidRDefault="008F2986" w:rsidP="000F4E32">
            <w:pPr>
              <w:rPr>
                <w:ins w:id="9" w:author="Katleho Makoko" w:date="2025-04-22T11:20:00Z"/>
                <w:rFonts w:eastAsia="Arial"/>
                <w:szCs w:val="24"/>
              </w:rPr>
            </w:pPr>
          </w:p>
          <w:p w14:paraId="0A3B7F78" w14:textId="542B056E" w:rsidR="009A3B26" w:rsidRPr="005A585D" w:rsidRDefault="009A3B26" w:rsidP="000F4E32">
            <w:pPr>
              <w:rPr>
                <w:rFonts w:eastAsia="Arial"/>
                <w:szCs w:val="24"/>
              </w:rPr>
            </w:pPr>
          </w:p>
        </w:tc>
        <w:tc>
          <w:tcPr>
            <w:tcW w:w="1701" w:type="dxa"/>
          </w:tcPr>
          <w:p w14:paraId="2795CA47" w14:textId="77777777" w:rsidR="005A585D" w:rsidRPr="005A585D" w:rsidRDefault="005A585D" w:rsidP="000F4E32">
            <w:pPr>
              <w:rPr>
                <w:rFonts w:eastAsia="Arial"/>
                <w:szCs w:val="24"/>
              </w:rPr>
            </w:pPr>
            <w:r w:rsidRPr="005A585D">
              <w:rPr>
                <w:rFonts w:eastAsia="Arial"/>
                <w:szCs w:val="24"/>
              </w:rPr>
              <w:t>Variable</w:t>
            </w:r>
            <w:r w:rsidRPr="005A585D">
              <w:rPr>
                <w:rFonts w:eastAsia="Arial"/>
                <w:spacing w:val="4"/>
                <w:szCs w:val="24"/>
              </w:rPr>
              <w:t xml:space="preserve"> </w:t>
            </w:r>
            <w:r w:rsidRPr="005A585D">
              <w:rPr>
                <w:rFonts w:eastAsia="Arial"/>
                <w:szCs w:val="24"/>
              </w:rPr>
              <w:t>rate</w:t>
            </w:r>
            <w:r w:rsidRPr="005A585D">
              <w:rPr>
                <w:rFonts w:eastAsia="Arial"/>
                <w:spacing w:val="-16"/>
                <w:szCs w:val="24"/>
              </w:rPr>
              <w:t xml:space="preserve"> </w:t>
            </w:r>
            <w:r w:rsidRPr="005A585D">
              <w:rPr>
                <w:rFonts w:eastAsia="Arial"/>
                <w:spacing w:val="-4"/>
                <w:szCs w:val="24"/>
              </w:rPr>
              <w:t>items</w:t>
            </w:r>
          </w:p>
          <w:p w14:paraId="387DDBA9" w14:textId="77777777" w:rsidR="005A585D" w:rsidRPr="005A585D" w:rsidRDefault="005A585D" w:rsidP="000F4E32">
            <w:pPr>
              <w:rPr>
                <w:rFonts w:eastAsia="Arial"/>
                <w:szCs w:val="24"/>
              </w:rPr>
            </w:pPr>
          </w:p>
        </w:tc>
        <w:tc>
          <w:tcPr>
            <w:tcW w:w="5811" w:type="dxa"/>
          </w:tcPr>
          <w:p w14:paraId="4F60C261" w14:textId="30DBA0F3" w:rsidR="005A585D" w:rsidRPr="005A585D" w:rsidRDefault="005A585D" w:rsidP="000F4E32">
            <w:pPr>
              <w:jc w:val="both"/>
              <w:rPr>
                <w:rFonts w:eastAsia="Arial"/>
                <w:szCs w:val="24"/>
              </w:rPr>
            </w:pPr>
            <w:r w:rsidRPr="005A585D">
              <w:rPr>
                <w:rFonts w:eastAsia="Arial"/>
                <w:szCs w:val="24"/>
              </w:rPr>
              <w:t xml:space="preserve">These items shall reflect the aggregate amount of all relevant prime-linked items, central bank main reference rate, and other overnight resetting assets or items profiled according to their overnight (next business day) reset date or maturity date if maturing within the next day. </w:t>
            </w:r>
          </w:p>
        </w:tc>
      </w:tr>
      <w:tr w:rsidR="005A585D" w:rsidRPr="005A585D" w14:paraId="107A2F12" w14:textId="77777777" w:rsidTr="002E777C">
        <w:trPr>
          <w:trHeight w:val="714"/>
        </w:trPr>
        <w:tc>
          <w:tcPr>
            <w:tcW w:w="1276" w:type="dxa"/>
          </w:tcPr>
          <w:p w14:paraId="03128F06" w14:textId="00945D1D" w:rsidR="005A585D" w:rsidRPr="005A585D" w:rsidRDefault="00517C12" w:rsidP="000F4E32">
            <w:pPr>
              <w:rPr>
                <w:rFonts w:eastAsia="Arial"/>
                <w:szCs w:val="24"/>
              </w:rPr>
            </w:pPr>
            <w:ins w:id="10" w:author="Katleho Makoko" w:date="2025-04-22T11:24:00Z">
              <w:r w:rsidRPr="00517C12">
                <w:rPr>
                  <w:rFonts w:eastAsia="Arial"/>
                  <w:szCs w:val="24"/>
                </w:rPr>
                <w:t>R0030</w:t>
              </w:r>
            </w:ins>
            <w:del w:id="11" w:author="Katleho Makoko" w:date="2025-04-22T11:24:00Z">
              <w:r w:rsidR="00F54E4C" w:rsidDel="00517C12">
                <w:rPr>
                  <w:rFonts w:eastAsia="Arial"/>
                  <w:szCs w:val="24"/>
                </w:rPr>
                <w:delText>3</w:delText>
              </w:r>
            </w:del>
          </w:p>
        </w:tc>
        <w:tc>
          <w:tcPr>
            <w:tcW w:w="1701" w:type="dxa"/>
          </w:tcPr>
          <w:p w14:paraId="7A057965" w14:textId="77777777" w:rsidR="005A585D" w:rsidRPr="005A585D" w:rsidRDefault="005A585D" w:rsidP="000F4E32">
            <w:pPr>
              <w:rPr>
                <w:rFonts w:eastAsia="Arial"/>
                <w:szCs w:val="24"/>
              </w:rPr>
            </w:pPr>
            <w:r w:rsidRPr="005A585D">
              <w:rPr>
                <w:rFonts w:eastAsia="Arial"/>
                <w:szCs w:val="24"/>
              </w:rPr>
              <w:t>Fixed-rate items</w:t>
            </w:r>
          </w:p>
          <w:p w14:paraId="3F0F1BF1" w14:textId="77777777" w:rsidR="005A585D" w:rsidRPr="005A585D" w:rsidRDefault="005A585D" w:rsidP="000F4E32">
            <w:pPr>
              <w:rPr>
                <w:rFonts w:eastAsia="Arial"/>
                <w:szCs w:val="24"/>
              </w:rPr>
            </w:pPr>
          </w:p>
        </w:tc>
        <w:tc>
          <w:tcPr>
            <w:tcW w:w="5811" w:type="dxa"/>
          </w:tcPr>
          <w:p w14:paraId="41AFCDE2" w14:textId="1344465F" w:rsidR="00827DF5" w:rsidRPr="005A585D" w:rsidRDefault="005A585D" w:rsidP="000F4E32">
            <w:pPr>
              <w:jc w:val="both"/>
              <w:rPr>
                <w:rFonts w:eastAsia="Arial"/>
                <w:szCs w:val="24"/>
              </w:rPr>
            </w:pPr>
            <w:r w:rsidRPr="005A585D">
              <w:rPr>
                <w:rFonts w:eastAsia="Arial"/>
                <w:szCs w:val="24"/>
              </w:rPr>
              <w:t xml:space="preserve">These items shall reflect the aggregate amount of all relevant fixed-rate assets or items profiled according to their contractual maturity dates or next reset date. </w:t>
            </w:r>
          </w:p>
        </w:tc>
      </w:tr>
      <w:tr w:rsidR="005A585D" w:rsidRPr="005A585D" w14:paraId="46B2324D" w14:textId="77777777" w:rsidTr="00E74EB7">
        <w:trPr>
          <w:trHeight w:val="685"/>
        </w:trPr>
        <w:tc>
          <w:tcPr>
            <w:tcW w:w="1276" w:type="dxa"/>
          </w:tcPr>
          <w:p w14:paraId="3A6C8275" w14:textId="7FD68393" w:rsidR="005A585D" w:rsidRPr="005A585D" w:rsidRDefault="008A2700" w:rsidP="000F4E32">
            <w:pPr>
              <w:rPr>
                <w:rFonts w:eastAsia="Arial"/>
                <w:szCs w:val="24"/>
              </w:rPr>
            </w:pPr>
            <w:ins w:id="12" w:author="Katleho Makoko" w:date="2025-04-22T11:25:00Z">
              <w:r w:rsidRPr="008A2700">
                <w:rPr>
                  <w:rFonts w:eastAsia="Arial"/>
                  <w:szCs w:val="24"/>
                </w:rPr>
                <w:t>R0040</w:t>
              </w:r>
            </w:ins>
            <w:del w:id="13" w:author="Katleho Makoko" w:date="2025-04-22T11:25:00Z">
              <w:r w:rsidR="00F54E4C" w:rsidDel="008A2700">
                <w:rPr>
                  <w:rFonts w:eastAsia="Arial"/>
                  <w:szCs w:val="24"/>
                </w:rPr>
                <w:delText>4</w:delText>
              </w:r>
            </w:del>
          </w:p>
        </w:tc>
        <w:tc>
          <w:tcPr>
            <w:tcW w:w="1701" w:type="dxa"/>
          </w:tcPr>
          <w:p w14:paraId="6FD58FD4" w14:textId="77777777" w:rsidR="005A585D" w:rsidRPr="005A585D" w:rsidRDefault="005A585D" w:rsidP="000F4E32">
            <w:pPr>
              <w:rPr>
                <w:rFonts w:eastAsia="Arial"/>
                <w:szCs w:val="24"/>
              </w:rPr>
            </w:pPr>
            <w:r w:rsidRPr="005A585D">
              <w:rPr>
                <w:rFonts w:eastAsia="Arial"/>
                <w:szCs w:val="24"/>
              </w:rPr>
              <w:t>Benchmark rate items</w:t>
            </w:r>
          </w:p>
        </w:tc>
        <w:tc>
          <w:tcPr>
            <w:tcW w:w="5811" w:type="dxa"/>
          </w:tcPr>
          <w:p w14:paraId="6EFBA33C" w14:textId="77777777" w:rsidR="005A585D" w:rsidRPr="005A585D" w:rsidRDefault="005A585D" w:rsidP="000F4E32">
            <w:pPr>
              <w:jc w:val="both"/>
              <w:rPr>
                <w:rFonts w:eastAsia="Arial"/>
                <w:szCs w:val="24"/>
              </w:rPr>
            </w:pPr>
            <w:r w:rsidRPr="005A585D">
              <w:rPr>
                <w:rFonts w:eastAsia="Arial"/>
                <w:szCs w:val="24"/>
              </w:rPr>
              <w:t>These items shall reflect the aggregate amount of all relevant reference rate-linked assets or items.</w:t>
            </w:r>
          </w:p>
        </w:tc>
      </w:tr>
      <w:tr w:rsidR="005A585D" w:rsidRPr="005A585D" w14:paraId="0AF612DD" w14:textId="77777777" w:rsidTr="00E74EB7">
        <w:trPr>
          <w:trHeight w:val="563"/>
        </w:trPr>
        <w:tc>
          <w:tcPr>
            <w:tcW w:w="1276" w:type="dxa"/>
          </w:tcPr>
          <w:p w14:paraId="3D409767" w14:textId="448DF083" w:rsidR="005A585D" w:rsidRPr="005A585D" w:rsidRDefault="00FE45CD" w:rsidP="000F4E32">
            <w:pPr>
              <w:rPr>
                <w:rFonts w:eastAsia="Arial"/>
                <w:szCs w:val="24"/>
              </w:rPr>
            </w:pPr>
            <w:ins w:id="14" w:author="Katleho Makoko" w:date="2025-04-22T11:25:00Z">
              <w:r w:rsidRPr="00FE45CD">
                <w:rPr>
                  <w:rFonts w:eastAsia="Arial"/>
                  <w:szCs w:val="24"/>
                </w:rPr>
                <w:t>R0050</w:t>
              </w:r>
            </w:ins>
            <w:del w:id="15" w:author="Katleho Makoko" w:date="2025-04-22T11:25:00Z">
              <w:r w:rsidR="00F54E4C" w:rsidDel="00FE45CD">
                <w:rPr>
                  <w:rFonts w:eastAsia="Arial"/>
                  <w:szCs w:val="24"/>
                </w:rPr>
                <w:delText>5</w:delText>
              </w:r>
            </w:del>
          </w:p>
        </w:tc>
        <w:tc>
          <w:tcPr>
            <w:tcW w:w="1701" w:type="dxa"/>
          </w:tcPr>
          <w:p w14:paraId="71FD25AE" w14:textId="77777777" w:rsidR="005A585D" w:rsidRPr="005A585D" w:rsidRDefault="005A585D" w:rsidP="000F4E32">
            <w:pPr>
              <w:rPr>
                <w:rFonts w:eastAsia="Arial"/>
                <w:szCs w:val="24"/>
              </w:rPr>
            </w:pPr>
            <w:r w:rsidRPr="005A585D">
              <w:rPr>
                <w:rFonts w:eastAsia="Arial"/>
                <w:szCs w:val="24"/>
              </w:rPr>
              <w:t>Discretionary rate items</w:t>
            </w:r>
          </w:p>
        </w:tc>
        <w:tc>
          <w:tcPr>
            <w:tcW w:w="5811" w:type="dxa"/>
          </w:tcPr>
          <w:p w14:paraId="179B6732" w14:textId="77777777" w:rsidR="005A585D" w:rsidRPr="005A585D" w:rsidRDefault="005A585D" w:rsidP="000F4E32">
            <w:pPr>
              <w:jc w:val="both"/>
              <w:rPr>
                <w:rFonts w:eastAsia="Arial"/>
                <w:szCs w:val="24"/>
              </w:rPr>
            </w:pPr>
            <w:r w:rsidRPr="005A585D">
              <w:rPr>
                <w:rFonts w:eastAsia="Arial"/>
                <w:szCs w:val="24"/>
              </w:rPr>
              <w:t>These items shall reflect the aggregate amount of all relevant assets or items-</w:t>
            </w:r>
          </w:p>
          <w:p w14:paraId="3FD29AB1" w14:textId="77777777" w:rsidR="005A585D" w:rsidRPr="005A585D" w:rsidRDefault="005A585D" w:rsidP="000F4E32">
            <w:pPr>
              <w:jc w:val="both"/>
              <w:rPr>
                <w:rFonts w:eastAsia="Arial"/>
                <w:szCs w:val="24"/>
              </w:rPr>
            </w:pPr>
          </w:p>
          <w:p w14:paraId="4F0BDC7B" w14:textId="5FB3DB58" w:rsidR="005A585D" w:rsidRDefault="005A585D" w:rsidP="000F4E32">
            <w:pPr>
              <w:jc w:val="both"/>
              <w:rPr>
                <w:rFonts w:eastAsia="Arial"/>
                <w:szCs w:val="24"/>
              </w:rPr>
            </w:pPr>
            <w:r w:rsidRPr="005A585D">
              <w:rPr>
                <w:rFonts w:eastAsia="Arial"/>
                <w:szCs w:val="24"/>
              </w:rPr>
              <w:t>(a) in respect of which the relevant rate:</w:t>
            </w:r>
          </w:p>
          <w:p w14:paraId="11F2AEEA" w14:textId="77777777" w:rsidR="00C57FC6" w:rsidRPr="005A585D" w:rsidRDefault="00C57FC6" w:rsidP="000F4E32">
            <w:pPr>
              <w:jc w:val="both"/>
              <w:rPr>
                <w:rFonts w:eastAsia="Arial"/>
                <w:szCs w:val="24"/>
              </w:rPr>
            </w:pPr>
          </w:p>
          <w:p w14:paraId="15164589" w14:textId="49F9C7B6" w:rsidR="005A585D" w:rsidRDefault="005A585D" w:rsidP="000F4E32">
            <w:pPr>
              <w:jc w:val="both"/>
              <w:rPr>
                <w:rFonts w:eastAsia="Arial"/>
                <w:szCs w:val="24"/>
              </w:rPr>
            </w:pPr>
            <w:r w:rsidRPr="005A585D">
              <w:rPr>
                <w:rFonts w:eastAsia="Arial"/>
                <w:szCs w:val="24"/>
              </w:rPr>
              <w:t>(i) may or may not change in line with a regular base rate, and</w:t>
            </w:r>
          </w:p>
          <w:p w14:paraId="0E6F5E4C" w14:textId="77777777" w:rsidR="00C57FC6" w:rsidRPr="005A585D" w:rsidRDefault="00C57FC6" w:rsidP="000F4E32">
            <w:pPr>
              <w:jc w:val="both"/>
              <w:rPr>
                <w:rFonts w:eastAsia="Arial"/>
                <w:szCs w:val="24"/>
              </w:rPr>
            </w:pPr>
          </w:p>
          <w:p w14:paraId="5F749D44" w14:textId="735F0816" w:rsidR="005A585D" w:rsidRDefault="005A585D" w:rsidP="000F4E32">
            <w:pPr>
              <w:jc w:val="both"/>
              <w:rPr>
                <w:rFonts w:eastAsia="Arial"/>
                <w:szCs w:val="24"/>
              </w:rPr>
            </w:pPr>
            <w:r w:rsidRPr="005A585D">
              <w:rPr>
                <w:rFonts w:eastAsia="Arial"/>
                <w:szCs w:val="24"/>
              </w:rPr>
              <w:t>(ii) may be varied at the discretion of the reporting bank,</w:t>
            </w:r>
          </w:p>
          <w:p w14:paraId="1FC62224" w14:textId="77777777" w:rsidR="00C57FC6" w:rsidRPr="005A585D" w:rsidRDefault="00C57FC6" w:rsidP="000F4E32">
            <w:pPr>
              <w:jc w:val="both"/>
              <w:rPr>
                <w:rFonts w:eastAsia="Arial"/>
                <w:szCs w:val="24"/>
              </w:rPr>
            </w:pPr>
          </w:p>
          <w:p w14:paraId="17C21040" w14:textId="77777777" w:rsidR="005A585D" w:rsidRPr="005A585D" w:rsidRDefault="005A585D" w:rsidP="000F4E32">
            <w:pPr>
              <w:jc w:val="both"/>
              <w:rPr>
                <w:rFonts w:eastAsia="Arial"/>
                <w:szCs w:val="24"/>
              </w:rPr>
            </w:pPr>
            <w:r w:rsidRPr="005A585D">
              <w:rPr>
                <w:rFonts w:eastAsia="Arial"/>
                <w:szCs w:val="24"/>
              </w:rPr>
              <w:t>(b) which assets, items, or instruments shall be reported based on the earliest adjustable interest-rate date.</w:t>
            </w:r>
          </w:p>
        </w:tc>
      </w:tr>
      <w:tr w:rsidR="005A585D" w:rsidRPr="005A585D" w14:paraId="07AE3FA4" w14:textId="77777777" w:rsidTr="000F4E32">
        <w:trPr>
          <w:trHeight w:val="2264"/>
        </w:trPr>
        <w:tc>
          <w:tcPr>
            <w:tcW w:w="1276" w:type="dxa"/>
          </w:tcPr>
          <w:p w14:paraId="1D3E50D3" w14:textId="7132FC03" w:rsidR="005A585D" w:rsidRPr="005A585D" w:rsidRDefault="00FE45CD" w:rsidP="000F4E32">
            <w:pPr>
              <w:rPr>
                <w:rFonts w:eastAsia="Arial"/>
                <w:szCs w:val="24"/>
              </w:rPr>
            </w:pPr>
            <w:ins w:id="16" w:author="Katleho Makoko" w:date="2025-04-22T11:25:00Z">
              <w:r w:rsidRPr="00FE45CD">
                <w:rPr>
                  <w:rFonts w:eastAsia="Arial"/>
                  <w:szCs w:val="24"/>
                </w:rPr>
                <w:t>R0060</w:t>
              </w:r>
            </w:ins>
            <w:del w:id="17" w:author="Katleho Makoko" w:date="2025-04-22T11:25:00Z">
              <w:r w:rsidR="0080474B" w:rsidDel="00FE45CD">
                <w:rPr>
                  <w:rFonts w:eastAsia="Arial"/>
                  <w:szCs w:val="24"/>
                </w:rPr>
                <w:delText>6</w:delText>
              </w:r>
            </w:del>
          </w:p>
        </w:tc>
        <w:tc>
          <w:tcPr>
            <w:tcW w:w="1701" w:type="dxa"/>
          </w:tcPr>
          <w:p w14:paraId="7AAF6C64" w14:textId="7044C75A" w:rsidR="005A585D" w:rsidRPr="005A585D" w:rsidRDefault="0080474B" w:rsidP="000F4E32">
            <w:pPr>
              <w:rPr>
                <w:rFonts w:eastAsia="Arial"/>
                <w:szCs w:val="24"/>
              </w:rPr>
            </w:pPr>
            <w:r>
              <w:rPr>
                <w:rFonts w:eastAsia="Arial"/>
                <w:szCs w:val="24"/>
              </w:rPr>
              <w:t>Other assets</w:t>
            </w:r>
          </w:p>
          <w:p w14:paraId="36DE2BF2" w14:textId="77777777" w:rsidR="005A585D" w:rsidRPr="005A585D" w:rsidRDefault="005A585D" w:rsidP="000F4E32">
            <w:pPr>
              <w:rPr>
                <w:rFonts w:eastAsia="Arial"/>
                <w:szCs w:val="24"/>
              </w:rPr>
            </w:pPr>
          </w:p>
        </w:tc>
        <w:tc>
          <w:tcPr>
            <w:tcW w:w="5811" w:type="dxa"/>
          </w:tcPr>
          <w:p w14:paraId="0448A0E2" w14:textId="77777777" w:rsidR="005A585D" w:rsidRPr="005A585D" w:rsidRDefault="005A585D" w:rsidP="000F4E32">
            <w:pPr>
              <w:jc w:val="both"/>
              <w:rPr>
                <w:rFonts w:eastAsia="Arial"/>
                <w:szCs w:val="24"/>
              </w:rPr>
            </w:pPr>
            <w:r w:rsidRPr="005A585D">
              <w:rPr>
                <w:rFonts w:eastAsia="Arial"/>
                <w:szCs w:val="24"/>
              </w:rPr>
              <w:t>These items shall reflect the aggregate amount of all relevant assets or items held in the bank's banking book in relation to which the value is not sensitive to or changed or influenced by changes in interest rates-</w:t>
            </w:r>
          </w:p>
          <w:p w14:paraId="40F85E15" w14:textId="0F187328" w:rsidR="005A585D" w:rsidRDefault="005A585D" w:rsidP="000F4E32">
            <w:pPr>
              <w:jc w:val="both"/>
              <w:rPr>
                <w:rFonts w:eastAsia="Arial"/>
                <w:szCs w:val="24"/>
              </w:rPr>
            </w:pPr>
            <w:r w:rsidRPr="005A585D">
              <w:rPr>
                <w:rFonts w:eastAsia="Arial"/>
                <w:szCs w:val="24"/>
              </w:rPr>
              <w:t>(a) such as, for example-</w:t>
            </w:r>
          </w:p>
          <w:p w14:paraId="38068239" w14:textId="77777777" w:rsidR="00C57FC6" w:rsidRPr="005A585D" w:rsidRDefault="00C57FC6" w:rsidP="000F4E32">
            <w:pPr>
              <w:jc w:val="both"/>
              <w:rPr>
                <w:rFonts w:eastAsia="Arial"/>
                <w:szCs w:val="24"/>
              </w:rPr>
            </w:pPr>
          </w:p>
          <w:p w14:paraId="133E2805" w14:textId="079E4D79" w:rsidR="005A585D" w:rsidRDefault="005A585D" w:rsidP="000F4E32">
            <w:pPr>
              <w:jc w:val="both"/>
              <w:rPr>
                <w:rFonts w:eastAsia="Arial"/>
                <w:szCs w:val="24"/>
              </w:rPr>
            </w:pPr>
            <w:r w:rsidRPr="005A585D">
              <w:rPr>
                <w:rFonts w:eastAsia="Arial"/>
                <w:szCs w:val="24"/>
              </w:rPr>
              <w:t>(i) a deferred tax asset; or</w:t>
            </w:r>
          </w:p>
          <w:p w14:paraId="5F0ED912" w14:textId="77777777" w:rsidR="00C57FC6" w:rsidRPr="005A585D" w:rsidRDefault="00C57FC6" w:rsidP="000F4E32">
            <w:pPr>
              <w:jc w:val="both"/>
              <w:rPr>
                <w:rFonts w:eastAsia="Arial"/>
                <w:szCs w:val="24"/>
              </w:rPr>
            </w:pPr>
          </w:p>
          <w:p w14:paraId="5291F9DE" w14:textId="77777777" w:rsidR="005A585D" w:rsidRPr="005A585D" w:rsidRDefault="005A585D" w:rsidP="000F4E32">
            <w:pPr>
              <w:jc w:val="both"/>
              <w:rPr>
                <w:rFonts w:eastAsia="Arial"/>
                <w:szCs w:val="24"/>
              </w:rPr>
            </w:pPr>
            <w:r w:rsidRPr="005A585D">
              <w:rPr>
                <w:rFonts w:eastAsia="Arial"/>
                <w:szCs w:val="24"/>
              </w:rPr>
              <w:t>(ii) any portion of an impaired exposure or loan in respect of which the bank is no longer exposed to movements in interest rates since the bank has suspended interest accrual or;</w:t>
            </w:r>
          </w:p>
          <w:p w14:paraId="452BA060" w14:textId="77777777" w:rsidR="005A585D" w:rsidRPr="005A585D" w:rsidRDefault="005A585D" w:rsidP="000F4E32">
            <w:pPr>
              <w:jc w:val="both"/>
              <w:rPr>
                <w:rFonts w:eastAsia="Arial"/>
                <w:szCs w:val="24"/>
              </w:rPr>
            </w:pPr>
          </w:p>
          <w:p w14:paraId="6380C836" w14:textId="6E70098D" w:rsidR="005A585D" w:rsidRDefault="005A585D" w:rsidP="000F4E32">
            <w:pPr>
              <w:jc w:val="both"/>
              <w:rPr>
                <w:rFonts w:eastAsia="Arial"/>
                <w:szCs w:val="24"/>
              </w:rPr>
            </w:pPr>
            <w:r w:rsidRPr="005A585D">
              <w:rPr>
                <w:rFonts w:eastAsia="Arial"/>
                <w:szCs w:val="24"/>
              </w:rPr>
              <w:t xml:space="preserve">(iii) interest is </w:t>
            </w:r>
            <w:proofErr w:type="spellStart"/>
            <w:r w:rsidRPr="005A585D">
              <w:rPr>
                <w:rFonts w:eastAsia="Arial"/>
                <w:szCs w:val="24"/>
              </w:rPr>
              <w:t>recognised</w:t>
            </w:r>
            <w:proofErr w:type="spellEnd"/>
            <w:r w:rsidRPr="005A585D">
              <w:rPr>
                <w:rFonts w:eastAsia="Arial"/>
                <w:szCs w:val="24"/>
              </w:rPr>
              <w:t xml:space="preserve"> on the </w:t>
            </w:r>
            <w:proofErr w:type="spellStart"/>
            <w:r w:rsidRPr="005A585D">
              <w:rPr>
                <w:rFonts w:eastAsia="Arial"/>
                <w:szCs w:val="24"/>
              </w:rPr>
              <w:t>amortised</w:t>
            </w:r>
            <w:proofErr w:type="spellEnd"/>
            <w:r w:rsidRPr="005A585D">
              <w:rPr>
                <w:rFonts w:eastAsia="Arial"/>
                <w:szCs w:val="24"/>
              </w:rPr>
              <w:t xml:space="preserve"> cost, that is, on the gross exposure amount, but an equivalent amount is raised as an impairment against that exposure amount in terms of any relevant Financial Reporting Standard, such as, for example, IFRS 9 stage 3 type of exposures or loans. As such, in the end, that exposure or loan does not impact or change the bank's Income Statement or Balance sheet, provided that any portion of the loan or exposure that </w:t>
            </w:r>
            <w:r w:rsidRPr="005A585D">
              <w:rPr>
                <w:rFonts w:eastAsia="Arial"/>
                <w:szCs w:val="24"/>
              </w:rPr>
              <w:lastRenderedPageBreak/>
              <w:t>remains sensitive to changes or fluctuations in interest rates, and in respect of which the bank calculates interest, must be reported in the relevant interest rate bucket related to rate sensitive assets or items on the form BA</w:t>
            </w:r>
            <w:r w:rsidR="004243DE">
              <w:rPr>
                <w:rFonts w:eastAsia="Arial"/>
                <w:szCs w:val="24"/>
              </w:rPr>
              <w:t xml:space="preserve"> </w:t>
            </w:r>
            <w:r w:rsidRPr="005A585D">
              <w:rPr>
                <w:rFonts w:eastAsia="Arial"/>
                <w:szCs w:val="24"/>
              </w:rPr>
              <w:t>330;</w:t>
            </w:r>
          </w:p>
          <w:p w14:paraId="17FD8A8C" w14:textId="77777777" w:rsidR="00C57FC6" w:rsidRPr="005A585D" w:rsidRDefault="00C57FC6" w:rsidP="000F4E32">
            <w:pPr>
              <w:jc w:val="both"/>
              <w:rPr>
                <w:rFonts w:eastAsia="Arial"/>
                <w:szCs w:val="24"/>
              </w:rPr>
            </w:pPr>
          </w:p>
          <w:p w14:paraId="7B6FB636" w14:textId="3D4C5752" w:rsidR="005A585D" w:rsidRPr="005A585D" w:rsidRDefault="005A585D" w:rsidP="000F4E32">
            <w:pPr>
              <w:jc w:val="both"/>
              <w:rPr>
                <w:rFonts w:eastAsia="Arial"/>
                <w:szCs w:val="24"/>
              </w:rPr>
            </w:pPr>
            <w:r w:rsidRPr="005A585D">
              <w:rPr>
                <w:rFonts w:eastAsia="Arial"/>
                <w:szCs w:val="24"/>
              </w:rPr>
              <w:t xml:space="preserve">(b) which assets or items are generally referred to as non-rate sensitive assets or items. </w:t>
            </w:r>
          </w:p>
        </w:tc>
      </w:tr>
      <w:tr w:rsidR="005A585D" w:rsidRPr="005A585D" w14:paraId="3B5C92E3" w14:textId="77777777" w:rsidTr="002E763F">
        <w:trPr>
          <w:trHeight w:val="1655"/>
        </w:trPr>
        <w:tc>
          <w:tcPr>
            <w:tcW w:w="1276" w:type="dxa"/>
          </w:tcPr>
          <w:p w14:paraId="42CC1A2B" w14:textId="52815F2D" w:rsidR="005A585D" w:rsidRPr="005A585D" w:rsidRDefault="00A9576B" w:rsidP="000F4E32">
            <w:pPr>
              <w:rPr>
                <w:rFonts w:eastAsia="Arial"/>
                <w:szCs w:val="24"/>
              </w:rPr>
            </w:pPr>
            <w:ins w:id="18" w:author="Katleho Makoko" w:date="2025-04-22T11:26:00Z">
              <w:r w:rsidRPr="00A9576B">
                <w:rPr>
                  <w:rFonts w:eastAsia="Arial"/>
                  <w:szCs w:val="24"/>
                </w:rPr>
                <w:lastRenderedPageBreak/>
                <w:t>R0080</w:t>
              </w:r>
            </w:ins>
            <w:del w:id="19" w:author="Katleho Makoko" w:date="2025-04-22T11:26:00Z">
              <w:r w:rsidR="005A585D" w:rsidRPr="005A585D" w:rsidDel="00A9576B">
                <w:rPr>
                  <w:rFonts w:eastAsia="Arial"/>
                  <w:szCs w:val="24"/>
                </w:rPr>
                <w:delText>8</w:delText>
              </w:r>
            </w:del>
          </w:p>
        </w:tc>
        <w:tc>
          <w:tcPr>
            <w:tcW w:w="1701" w:type="dxa"/>
          </w:tcPr>
          <w:p w14:paraId="2B14C82D" w14:textId="77777777" w:rsidR="005A585D" w:rsidRPr="005A585D" w:rsidRDefault="005A585D" w:rsidP="000F4E32">
            <w:pPr>
              <w:rPr>
                <w:rFonts w:eastAsia="Arial"/>
                <w:szCs w:val="24"/>
              </w:rPr>
            </w:pPr>
            <w:r w:rsidRPr="005A585D">
              <w:rPr>
                <w:rFonts w:eastAsia="Arial"/>
                <w:szCs w:val="24"/>
              </w:rPr>
              <w:t>Variable rate item</w:t>
            </w:r>
          </w:p>
        </w:tc>
        <w:tc>
          <w:tcPr>
            <w:tcW w:w="5811" w:type="dxa"/>
          </w:tcPr>
          <w:p w14:paraId="5750370B" w14:textId="5B0FA03E" w:rsidR="005A585D" w:rsidRPr="005A585D" w:rsidRDefault="005A585D" w:rsidP="000F4E32">
            <w:pPr>
              <w:jc w:val="both"/>
              <w:rPr>
                <w:rFonts w:eastAsia="Arial"/>
                <w:szCs w:val="24"/>
              </w:rPr>
            </w:pPr>
            <w:r w:rsidRPr="005A585D">
              <w:rPr>
                <w:rFonts w:eastAsia="Arial"/>
                <w:szCs w:val="24"/>
              </w:rPr>
              <w:t xml:space="preserve">These items shall reflect the aggregate amount of all relevant prime-linked items, central bank main reference rate, and other overnight resetting liabilities or items profiled according to their overnight (next business day) reset date or maturity date if maturing within the next day. </w:t>
            </w:r>
          </w:p>
        </w:tc>
      </w:tr>
      <w:tr w:rsidR="005A585D" w:rsidRPr="005A585D" w14:paraId="71AEBEDB" w14:textId="77777777" w:rsidTr="002E777C">
        <w:trPr>
          <w:trHeight w:val="1072"/>
        </w:trPr>
        <w:tc>
          <w:tcPr>
            <w:tcW w:w="1276" w:type="dxa"/>
          </w:tcPr>
          <w:p w14:paraId="697BEBE6" w14:textId="72EC80C1" w:rsidR="005A585D" w:rsidRPr="005A585D" w:rsidRDefault="00A9576B" w:rsidP="000F4E32">
            <w:pPr>
              <w:rPr>
                <w:rFonts w:eastAsia="Arial"/>
                <w:szCs w:val="24"/>
              </w:rPr>
            </w:pPr>
            <w:ins w:id="20" w:author="Katleho Makoko" w:date="2025-04-22T11:26:00Z">
              <w:r w:rsidRPr="00A9576B">
                <w:rPr>
                  <w:rFonts w:eastAsia="Arial"/>
                  <w:szCs w:val="24"/>
                </w:rPr>
                <w:t>R0090</w:t>
              </w:r>
            </w:ins>
            <w:del w:id="21" w:author="Katleho Makoko" w:date="2025-04-22T11:26:00Z">
              <w:r w:rsidR="005A585D" w:rsidRPr="005A585D" w:rsidDel="00A9576B">
                <w:rPr>
                  <w:rFonts w:eastAsia="Arial"/>
                  <w:szCs w:val="24"/>
                </w:rPr>
                <w:delText>9</w:delText>
              </w:r>
            </w:del>
          </w:p>
        </w:tc>
        <w:tc>
          <w:tcPr>
            <w:tcW w:w="1701" w:type="dxa"/>
          </w:tcPr>
          <w:p w14:paraId="5215C3CD" w14:textId="77777777" w:rsidR="005A585D" w:rsidRPr="005A585D" w:rsidRDefault="005A585D" w:rsidP="000F4E32">
            <w:pPr>
              <w:rPr>
                <w:rFonts w:eastAsia="Arial"/>
                <w:szCs w:val="24"/>
              </w:rPr>
            </w:pPr>
            <w:r w:rsidRPr="005A585D">
              <w:rPr>
                <w:rFonts w:eastAsia="Arial"/>
                <w:szCs w:val="24"/>
              </w:rPr>
              <w:t>Fixed-rate items</w:t>
            </w:r>
          </w:p>
        </w:tc>
        <w:tc>
          <w:tcPr>
            <w:tcW w:w="5811" w:type="dxa"/>
          </w:tcPr>
          <w:p w14:paraId="280562DF" w14:textId="257D818E" w:rsidR="00EA3E85" w:rsidRPr="005A585D" w:rsidRDefault="005A585D" w:rsidP="000F4E32">
            <w:pPr>
              <w:jc w:val="both"/>
              <w:rPr>
                <w:rFonts w:eastAsia="Arial"/>
                <w:szCs w:val="24"/>
              </w:rPr>
            </w:pPr>
            <w:r w:rsidRPr="005A585D">
              <w:rPr>
                <w:rFonts w:eastAsia="Arial"/>
                <w:szCs w:val="24"/>
              </w:rPr>
              <w:t xml:space="preserve">These items shall reflect the aggregate amount related to all relevant fixed-rate liabilities or items profiled according to their contractual maturity dates or next reset date. </w:t>
            </w:r>
          </w:p>
        </w:tc>
      </w:tr>
      <w:tr w:rsidR="005A585D" w:rsidRPr="005A585D" w14:paraId="64012401" w14:textId="77777777" w:rsidTr="000F4E32">
        <w:trPr>
          <w:trHeight w:val="606"/>
        </w:trPr>
        <w:tc>
          <w:tcPr>
            <w:tcW w:w="1276" w:type="dxa"/>
          </w:tcPr>
          <w:p w14:paraId="57DCBA17" w14:textId="18B6E5B3" w:rsidR="005A585D" w:rsidRPr="005A585D" w:rsidRDefault="00A9576B" w:rsidP="000F4E32">
            <w:pPr>
              <w:rPr>
                <w:rFonts w:eastAsia="Arial"/>
                <w:szCs w:val="24"/>
              </w:rPr>
            </w:pPr>
            <w:ins w:id="22" w:author="Katleho Makoko" w:date="2025-04-22T11:26:00Z">
              <w:r w:rsidRPr="00A9576B">
                <w:rPr>
                  <w:rFonts w:eastAsia="Arial"/>
                  <w:szCs w:val="24"/>
                </w:rPr>
                <w:t>R0100</w:t>
              </w:r>
            </w:ins>
            <w:del w:id="23" w:author="Katleho Makoko" w:date="2025-04-22T11:26:00Z">
              <w:r w:rsidR="005A585D" w:rsidRPr="005A585D" w:rsidDel="00A9576B">
                <w:rPr>
                  <w:rFonts w:eastAsia="Arial"/>
                  <w:szCs w:val="24"/>
                </w:rPr>
                <w:delText>10</w:delText>
              </w:r>
            </w:del>
          </w:p>
        </w:tc>
        <w:tc>
          <w:tcPr>
            <w:tcW w:w="1701" w:type="dxa"/>
          </w:tcPr>
          <w:p w14:paraId="49DBD8CD" w14:textId="77777777" w:rsidR="005A585D" w:rsidRPr="005A585D" w:rsidRDefault="005A585D" w:rsidP="000F4E32">
            <w:pPr>
              <w:rPr>
                <w:rFonts w:eastAsia="Arial"/>
                <w:szCs w:val="24"/>
              </w:rPr>
            </w:pPr>
            <w:r w:rsidRPr="005A585D">
              <w:rPr>
                <w:rFonts w:eastAsia="Arial"/>
                <w:szCs w:val="24"/>
              </w:rPr>
              <w:t>Benchmark rate items</w:t>
            </w:r>
          </w:p>
        </w:tc>
        <w:tc>
          <w:tcPr>
            <w:tcW w:w="5811" w:type="dxa"/>
          </w:tcPr>
          <w:p w14:paraId="1218FF27" w14:textId="77777777" w:rsidR="005A585D" w:rsidRPr="005A585D" w:rsidRDefault="005A585D" w:rsidP="000F4E32">
            <w:pPr>
              <w:jc w:val="both"/>
              <w:rPr>
                <w:rFonts w:eastAsia="Arial"/>
                <w:szCs w:val="24"/>
              </w:rPr>
            </w:pPr>
            <w:r w:rsidRPr="005A585D">
              <w:rPr>
                <w:rFonts w:eastAsia="Arial"/>
                <w:szCs w:val="24"/>
              </w:rPr>
              <w:t>These items shall reflect the appropriate aggregate amount related to all reference rate-linked liabilities.</w:t>
            </w:r>
          </w:p>
        </w:tc>
      </w:tr>
      <w:tr w:rsidR="005A585D" w:rsidRPr="005A585D" w14:paraId="30F85002" w14:textId="77777777" w:rsidTr="002E763F">
        <w:trPr>
          <w:trHeight w:val="557"/>
        </w:trPr>
        <w:tc>
          <w:tcPr>
            <w:tcW w:w="1276" w:type="dxa"/>
          </w:tcPr>
          <w:p w14:paraId="1ACF13FB" w14:textId="0B42685C" w:rsidR="005A585D" w:rsidRPr="005A585D" w:rsidRDefault="00C9435D" w:rsidP="000F4E32">
            <w:pPr>
              <w:rPr>
                <w:rFonts w:eastAsia="Arial"/>
                <w:szCs w:val="24"/>
              </w:rPr>
            </w:pPr>
            <w:ins w:id="24" w:author="Katleho Makoko" w:date="2025-04-22T11:26:00Z">
              <w:r w:rsidRPr="00C9435D">
                <w:rPr>
                  <w:rFonts w:eastAsia="Arial"/>
                  <w:szCs w:val="24"/>
                </w:rPr>
                <w:t>R0110</w:t>
              </w:r>
            </w:ins>
            <w:del w:id="25" w:author="Katleho Makoko" w:date="2025-04-22T11:26:00Z">
              <w:r w:rsidR="005A585D" w:rsidRPr="005A585D" w:rsidDel="00C9435D">
                <w:rPr>
                  <w:rFonts w:eastAsia="Arial"/>
                  <w:szCs w:val="24"/>
                </w:rPr>
                <w:delText>11</w:delText>
              </w:r>
            </w:del>
          </w:p>
        </w:tc>
        <w:tc>
          <w:tcPr>
            <w:tcW w:w="1701" w:type="dxa"/>
          </w:tcPr>
          <w:p w14:paraId="153E40F4" w14:textId="77777777" w:rsidR="005A585D" w:rsidRPr="005A585D" w:rsidRDefault="005A585D" w:rsidP="000F4E32">
            <w:pPr>
              <w:rPr>
                <w:rFonts w:eastAsia="Arial"/>
                <w:szCs w:val="24"/>
              </w:rPr>
            </w:pPr>
            <w:r w:rsidRPr="005A585D">
              <w:rPr>
                <w:rFonts w:eastAsia="Arial"/>
                <w:szCs w:val="24"/>
              </w:rPr>
              <w:t>Discretionary rate items</w:t>
            </w:r>
          </w:p>
        </w:tc>
        <w:tc>
          <w:tcPr>
            <w:tcW w:w="5811" w:type="dxa"/>
          </w:tcPr>
          <w:p w14:paraId="104E9008" w14:textId="77777777" w:rsidR="005A585D" w:rsidRPr="005A585D" w:rsidRDefault="005A585D" w:rsidP="000F4E32">
            <w:pPr>
              <w:jc w:val="both"/>
              <w:rPr>
                <w:rFonts w:eastAsia="Arial"/>
                <w:szCs w:val="24"/>
              </w:rPr>
            </w:pPr>
            <w:r w:rsidRPr="005A585D">
              <w:rPr>
                <w:rFonts w:eastAsia="Arial"/>
                <w:szCs w:val="24"/>
              </w:rPr>
              <w:t>These items shall reflect the aggregate amount of all relevant discretionary rate liabilities or items or non-maturity deposit balances that are subject to pass-through and profiling assumptions, which liabilities or items can contractually reprice overnight and/or be withdrawn overnight resulting in the full balance being reported in the overnight bucket.</w:t>
            </w:r>
          </w:p>
        </w:tc>
      </w:tr>
      <w:tr w:rsidR="005A585D" w:rsidRPr="005A585D" w14:paraId="1FEFD302" w14:textId="77777777" w:rsidTr="002E763F">
        <w:trPr>
          <w:trHeight w:val="1655"/>
        </w:trPr>
        <w:tc>
          <w:tcPr>
            <w:tcW w:w="1276" w:type="dxa"/>
          </w:tcPr>
          <w:p w14:paraId="4122330B" w14:textId="778A7217" w:rsidR="005A585D" w:rsidRPr="005A585D" w:rsidRDefault="00C9435D" w:rsidP="000F4E32">
            <w:pPr>
              <w:rPr>
                <w:rFonts w:eastAsia="Arial"/>
                <w:szCs w:val="24"/>
              </w:rPr>
            </w:pPr>
            <w:ins w:id="26" w:author="Katleho Makoko" w:date="2025-04-22T11:27:00Z">
              <w:r w:rsidRPr="00C9435D">
                <w:rPr>
                  <w:rFonts w:eastAsia="Arial"/>
                  <w:szCs w:val="24"/>
                </w:rPr>
                <w:t>R0120</w:t>
              </w:r>
            </w:ins>
            <w:del w:id="27" w:author="Katleho Makoko" w:date="2025-04-22T11:27:00Z">
              <w:r w:rsidR="005A585D" w:rsidRPr="005A585D" w:rsidDel="00C9435D">
                <w:rPr>
                  <w:rFonts w:eastAsia="Arial"/>
                  <w:szCs w:val="24"/>
                </w:rPr>
                <w:delText>12</w:delText>
              </w:r>
            </w:del>
          </w:p>
        </w:tc>
        <w:tc>
          <w:tcPr>
            <w:tcW w:w="1701" w:type="dxa"/>
          </w:tcPr>
          <w:p w14:paraId="580D106D" w14:textId="11464F81" w:rsidR="005A585D" w:rsidRPr="005A585D" w:rsidRDefault="0080474B" w:rsidP="000F4E32">
            <w:pPr>
              <w:rPr>
                <w:rFonts w:eastAsia="Arial"/>
                <w:szCs w:val="24"/>
              </w:rPr>
            </w:pPr>
            <w:r>
              <w:rPr>
                <w:rFonts w:eastAsia="Arial"/>
                <w:szCs w:val="24"/>
              </w:rPr>
              <w:t>Other liabilities</w:t>
            </w:r>
          </w:p>
        </w:tc>
        <w:tc>
          <w:tcPr>
            <w:tcW w:w="5811" w:type="dxa"/>
          </w:tcPr>
          <w:p w14:paraId="083C00DD" w14:textId="77777777" w:rsidR="005A585D" w:rsidRPr="005A585D" w:rsidRDefault="005A585D" w:rsidP="000F4E32">
            <w:pPr>
              <w:jc w:val="both"/>
              <w:rPr>
                <w:rFonts w:eastAsia="Arial"/>
                <w:szCs w:val="24"/>
              </w:rPr>
            </w:pPr>
            <w:r w:rsidRPr="005A585D">
              <w:rPr>
                <w:rFonts w:eastAsia="Arial"/>
                <w:szCs w:val="24"/>
              </w:rPr>
              <w:t>These items shall reflect the aggregate amount of all relevant liabilities or items held in the bank's banking book and amounts constituting capital and reserve funds of the bank-</w:t>
            </w:r>
          </w:p>
          <w:p w14:paraId="00F9DAE8" w14:textId="77777777" w:rsidR="005A585D" w:rsidRPr="005A585D" w:rsidRDefault="005A585D" w:rsidP="000F4E32">
            <w:pPr>
              <w:jc w:val="both"/>
              <w:rPr>
                <w:rFonts w:eastAsia="Arial"/>
                <w:szCs w:val="24"/>
              </w:rPr>
            </w:pPr>
          </w:p>
          <w:p w14:paraId="66E2ACA4" w14:textId="74B8D414" w:rsidR="005A585D" w:rsidRDefault="005A585D" w:rsidP="000F4E32">
            <w:pPr>
              <w:jc w:val="both"/>
              <w:rPr>
                <w:rFonts w:eastAsia="Arial"/>
                <w:szCs w:val="24"/>
              </w:rPr>
            </w:pPr>
            <w:r w:rsidRPr="005A585D">
              <w:rPr>
                <w:rFonts w:eastAsia="Arial"/>
                <w:szCs w:val="24"/>
              </w:rPr>
              <w:t>(a) the relevant values of which are not sensitive to or influenced by changes in interest rates, such as, for example-</w:t>
            </w:r>
          </w:p>
          <w:p w14:paraId="71ACFE72" w14:textId="77777777" w:rsidR="00C57FC6" w:rsidRPr="005A585D" w:rsidRDefault="00C57FC6" w:rsidP="000F4E32">
            <w:pPr>
              <w:jc w:val="both"/>
              <w:rPr>
                <w:rFonts w:eastAsia="Arial"/>
                <w:szCs w:val="24"/>
              </w:rPr>
            </w:pPr>
          </w:p>
          <w:p w14:paraId="2105F0A6" w14:textId="77777777" w:rsidR="005A585D" w:rsidRPr="005A585D" w:rsidRDefault="005A585D" w:rsidP="000F4E32">
            <w:pPr>
              <w:jc w:val="both"/>
              <w:rPr>
                <w:rFonts w:eastAsia="Arial"/>
                <w:szCs w:val="24"/>
              </w:rPr>
            </w:pPr>
            <w:r w:rsidRPr="005A585D">
              <w:rPr>
                <w:rFonts w:eastAsia="Arial"/>
                <w:szCs w:val="24"/>
              </w:rPr>
              <w:t>(i)  balances due to creditors; or</w:t>
            </w:r>
          </w:p>
          <w:p w14:paraId="702B4B66" w14:textId="6FE3807D" w:rsidR="005A585D" w:rsidRDefault="005A585D" w:rsidP="000F4E32">
            <w:pPr>
              <w:jc w:val="both"/>
              <w:rPr>
                <w:rFonts w:eastAsia="Arial"/>
                <w:szCs w:val="24"/>
              </w:rPr>
            </w:pPr>
            <w:r w:rsidRPr="005A585D">
              <w:rPr>
                <w:rFonts w:eastAsia="Arial"/>
                <w:szCs w:val="24"/>
              </w:rPr>
              <w:t>(ii) any non-interest-bearing capital instrument or reserve fund;</w:t>
            </w:r>
          </w:p>
          <w:p w14:paraId="05C52A88" w14:textId="77777777" w:rsidR="00C57FC6" w:rsidRPr="005A585D" w:rsidRDefault="00C57FC6" w:rsidP="000F4E32">
            <w:pPr>
              <w:jc w:val="both"/>
              <w:rPr>
                <w:rFonts w:eastAsia="Arial"/>
                <w:szCs w:val="24"/>
              </w:rPr>
            </w:pPr>
          </w:p>
          <w:p w14:paraId="47F86963" w14:textId="77777777" w:rsidR="005A585D" w:rsidRPr="005A585D" w:rsidRDefault="005A585D" w:rsidP="000F4E32">
            <w:pPr>
              <w:jc w:val="both"/>
              <w:rPr>
                <w:rFonts w:eastAsia="Arial"/>
                <w:szCs w:val="24"/>
              </w:rPr>
            </w:pPr>
            <w:r w:rsidRPr="005A585D">
              <w:rPr>
                <w:rFonts w:eastAsia="Arial"/>
                <w:szCs w:val="24"/>
              </w:rPr>
              <w:t>(b) which liabilities or items, or capital and reserve funds are generally referred to as non-rate sensitive liabilities or items.</w:t>
            </w:r>
          </w:p>
        </w:tc>
      </w:tr>
      <w:tr w:rsidR="005A585D" w:rsidRPr="005A585D" w14:paraId="636BBC05" w14:textId="77777777" w:rsidTr="002E763F">
        <w:trPr>
          <w:trHeight w:val="1900"/>
        </w:trPr>
        <w:tc>
          <w:tcPr>
            <w:tcW w:w="1276" w:type="dxa"/>
          </w:tcPr>
          <w:p w14:paraId="4E7EB79C" w14:textId="283BBD66" w:rsidR="005A585D" w:rsidRPr="005A585D" w:rsidRDefault="00AF366F" w:rsidP="000F4E32">
            <w:pPr>
              <w:rPr>
                <w:rFonts w:eastAsia="Arial"/>
                <w:szCs w:val="24"/>
              </w:rPr>
            </w:pPr>
            <w:ins w:id="28" w:author="Katleho Makoko" w:date="2025-04-22T11:27:00Z">
              <w:r w:rsidRPr="00AF366F">
                <w:rPr>
                  <w:rFonts w:eastAsia="Arial"/>
                  <w:szCs w:val="24"/>
                </w:rPr>
                <w:t>R0130</w:t>
              </w:r>
            </w:ins>
            <w:del w:id="29" w:author="Katleho Makoko" w:date="2025-04-22T11:27:00Z">
              <w:r w:rsidR="005A585D" w:rsidRPr="005A585D" w:rsidDel="00AF366F">
                <w:rPr>
                  <w:rFonts w:eastAsia="Arial"/>
                  <w:szCs w:val="24"/>
                </w:rPr>
                <w:delText>13</w:delText>
              </w:r>
            </w:del>
          </w:p>
        </w:tc>
        <w:tc>
          <w:tcPr>
            <w:tcW w:w="1701" w:type="dxa"/>
          </w:tcPr>
          <w:p w14:paraId="6E56CB3D" w14:textId="77777777" w:rsidR="005A585D" w:rsidRPr="005A585D" w:rsidRDefault="005A585D" w:rsidP="000F4E32">
            <w:pPr>
              <w:rPr>
                <w:rFonts w:eastAsia="Arial"/>
                <w:szCs w:val="24"/>
              </w:rPr>
            </w:pPr>
            <w:r w:rsidRPr="005A585D">
              <w:rPr>
                <w:rFonts w:eastAsia="Arial"/>
                <w:szCs w:val="24"/>
              </w:rPr>
              <w:t>Net funding to / (from) trading book</w:t>
            </w:r>
          </w:p>
        </w:tc>
        <w:tc>
          <w:tcPr>
            <w:tcW w:w="5811" w:type="dxa"/>
          </w:tcPr>
          <w:p w14:paraId="12BFCEC3" w14:textId="77777777" w:rsidR="005A585D" w:rsidRPr="005A585D" w:rsidRDefault="005A585D" w:rsidP="000F4E32">
            <w:pPr>
              <w:jc w:val="both"/>
              <w:rPr>
                <w:rFonts w:eastAsia="Arial"/>
                <w:szCs w:val="24"/>
              </w:rPr>
            </w:pPr>
            <w:r w:rsidRPr="005A585D">
              <w:rPr>
                <w:rFonts w:eastAsia="Arial"/>
                <w:szCs w:val="24"/>
              </w:rPr>
              <w:t>These items shall reflect the relevant net position or amount arising from or related to the bank's internal lending between its trading book and banking book, provided that the bank shall report the relevant trading to banking book offsetting positions in the column titled non-rate sensitive items.</w:t>
            </w:r>
          </w:p>
        </w:tc>
      </w:tr>
      <w:tr w:rsidR="005A585D" w:rsidRPr="005A585D" w14:paraId="7E7EA02E" w14:textId="77777777" w:rsidTr="002E763F">
        <w:trPr>
          <w:trHeight w:val="416"/>
        </w:trPr>
        <w:tc>
          <w:tcPr>
            <w:tcW w:w="1276" w:type="dxa"/>
          </w:tcPr>
          <w:p w14:paraId="3718F9F6" w14:textId="31204477" w:rsidR="005A585D" w:rsidRPr="005A585D" w:rsidRDefault="00AF366F" w:rsidP="000F4E32">
            <w:pPr>
              <w:rPr>
                <w:rFonts w:eastAsia="Arial"/>
                <w:szCs w:val="24"/>
              </w:rPr>
            </w:pPr>
            <w:ins w:id="30" w:author="Katleho Makoko" w:date="2025-04-22T11:27:00Z">
              <w:r w:rsidRPr="00AF366F">
                <w:rPr>
                  <w:rFonts w:eastAsia="Arial"/>
                  <w:szCs w:val="24"/>
                </w:rPr>
                <w:lastRenderedPageBreak/>
                <w:t>R0140</w:t>
              </w:r>
            </w:ins>
            <w:del w:id="31" w:author="Katleho Makoko" w:date="2025-04-22T11:27:00Z">
              <w:r w:rsidR="005A585D" w:rsidRPr="005A585D" w:rsidDel="00AF366F">
                <w:rPr>
                  <w:rFonts w:eastAsia="Arial"/>
                  <w:szCs w:val="24"/>
                </w:rPr>
                <w:delText>14</w:delText>
              </w:r>
            </w:del>
          </w:p>
        </w:tc>
        <w:tc>
          <w:tcPr>
            <w:tcW w:w="1701" w:type="dxa"/>
          </w:tcPr>
          <w:p w14:paraId="543A2CA8" w14:textId="77777777" w:rsidR="005A585D" w:rsidRPr="005A585D" w:rsidRDefault="005A585D" w:rsidP="000F4E32">
            <w:pPr>
              <w:rPr>
                <w:rFonts w:eastAsia="Arial"/>
                <w:szCs w:val="24"/>
              </w:rPr>
            </w:pPr>
            <w:r w:rsidRPr="005A585D">
              <w:rPr>
                <w:rFonts w:eastAsia="Arial"/>
                <w:szCs w:val="24"/>
              </w:rPr>
              <w:t>Net funding to / (from) foreign branches</w:t>
            </w:r>
          </w:p>
        </w:tc>
        <w:tc>
          <w:tcPr>
            <w:tcW w:w="5811" w:type="dxa"/>
          </w:tcPr>
          <w:p w14:paraId="56CFFE26" w14:textId="77777777" w:rsidR="005A585D" w:rsidRPr="005A585D" w:rsidRDefault="005A585D" w:rsidP="000F4E32">
            <w:pPr>
              <w:jc w:val="both"/>
              <w:rPr>
                <w:rFonts w:eastAsia="Arial"/>
                <w:szCs w:val="24"/>
              </w:rPr>
            </w:pPr>
            <w:r w:rsidRPr="005A585D">
              <w:rPr>
                <w:rFonts w:eastAsia="Arial"/>
                <w:szCs w:val="24"/>
              </w:rPr>
              <w:t xml:space="preserve">These items: </w:t>
            </w:r>
          </w:p>
          <w:p w14:paraId="0455DED6" w14:textId="77777777" w:rsidR="005A585D" w:rsidRPr="005A585D" w:rsidRDefault="005A585D" w:rsidP="000F4E32">
            <w:pPr>
              <w:jc w:val="both"/>
              <w:rPr>
                <w:rFonts w:eastAsia="Arial"/>
                <w:szCs w:val="24"/>
              </w:rPr>
            </w:pPr>
          </w:p>
          <w:p w14:paraId="0C80C52F" w14:textId="06365BE5" w:rsidR="005A585D" w:rsidRDefault="005A585D" w:rsidP="000F4E32">
            <w:pPr>
              <w:jc w:val="both"/>
              <w:rPr>
                <w:rFonts w:eastAsia="Arial"/>
                <w:szCs w:val="24"/>
              </w:rPr>
            </w:pPr>
            <w:r w:rsidRPr="005A585D">
              <w:rPr>
                <w:rFonts w:eastAsia="Arial"/>
                <w:szCs w:val="24"/>
              </w:rPr>
              <w:t>(a) relate to the completion of the form BA</w:t>
            </w:r>
            <w:r w:rsidR="004243DE">
              <w:rPr>
                <w:rFonts w:eastAsia="Arial"/>
                <w:szCs w:val="24"/>
              </w:rPr>
              <w:t xml:space="preserve"> </w:t>
            </w:r>
            <w:r w:rsidRPr="005A585D">
              <w:rPr>
                <w:rFonts w:eastAsia="Arial"/>
                <w:szCs w:val="24"/>
              </w:rPr>
              <w:t>330 on a legal entity basis that includes any relevant activity or exposure of a foreign branch;</w:t>
            </w:r>
          </w:p>
          <w:p w14:paraId="4F22D4F1" w14:textId="77777777" w:rsidR="00C57FC6" w:rsidRPr="005A585D" w:rsidRDefault="00C57FC6" w:rsidP="000F4E32">
            <w:pPr>
              <w:jc w:val="both"/>
              <w:rPr>
                <w:rFonts w:eastAsia="Arial"/>
                <w:szCs w:val="24"/>
              </w:rPr>
            </w:pPr>
          </w:p>
          <w:p w14:paraId="43195F96" w14:textId="728D9505" w:rsidR="005A585D" w:rsidRDefault="005A585D" w:rsidP="000F4E32">
            <w:pPr>
              <w:jc w:val="both"/>
              <w:rPr>
                <w:rFonts w:eastAsia="Arial"/>
                <w:szCs w:val="24"/>
              </w:rPr>
            </w:pPr>
            <w:r w:rsidRPr="005A585D">
              <w:rPr>
                <w:rFonts w:eastAsia="Arial"/>
                <w:szCs w:val="24"/>
              </w:rPr>
              <w:t xml:space="preserve">(b) shall reflect the relevant net position or amount related to funds borrowed from or lent to the bank's foreign branches, </w:t>
            </w:r>
          </w:p>
          <w:p w14:paraId="3C9AE703" w14:textId="77777777" w:rsidR="00C57FC6" w:rsidRPr="005A585D" w:rsidRDefault="00C57FC6" w:rsidP="000F4E32">
            <w:pPr>
              <w:jc w:val="both"/>
              <w:rPr>
                <w:rFonts w:eastAsia="Arial"/>
                <w:szCs w:val="24"/>
              </w:rPr>
            </w:pPr>
          </w:p>
          <w:p w14:paraId="3F74CA38" w14:textId="77777777" w:rsidR="005A585D" w:rsidRPr="005A585D" w:rsidRDefault="005A585D" w:rsidP="000F4E32">
            <w:pPr>
              <w:jc w:val="both"/>
              <w:rPr>
                <w:rFonts w:eastAsia="Arial"/>
                <w:szCs w:val="24"/>
              </w:rPr>
            </w:pPr>
            <w:r w:rsidRPr="005A585D">
              <w:rPr>
                <w:rFonts w:eastAsia="Arial"/>
                <w:szCs w:val="24"/>
              </w:rPr>
              <w:t>provided that the bank shall report the relevant offsetting positions in the non-rate sensitive items column.</w:t>
            </w:r>
          </w:p>
        </w:tc>
      </w:tr>
      <w:tr w:rsidR="005A585D" w:rsidRPr="005A585D" w14:paraId="522A3D07" w14:textId="77777777" w:rsidTr="002E763F">
        <w:trPr>
          <w:trHeight w:val="39"/>
        </w:trPr>
        <w:tc>
          <w:tcPr>
            <w:tcW w:w="1276" w:type="dxa"/>
          </w:tcPr>
          <w:p w14:paraId="67B0D552" w14:textId="77777777" w:rsidR="005A585D" w:rsidRDefault="00F91122" w:rsidP="000F4E32">
            <w:pPr>
              <w:rPr>
                <w:ins w:id="32" w:author="Katleho Makoko" w:date="2025-04-22T11:27:00Z"/>
                <w:rFonts w:eastAsia="Arial"/>
                <w:szCs w:val="24"/>
              </w:rPr>
            </w:pPr>
            <w:ins w:id="33" w:author="Katleho Makoko" w:date="2025-04-22T11:27:00Z">
              <w:r w:rsidRPr="00F91122">
                <w:rPr>
                  <w:rFonts w:eastAsia="Arial"/>
                  <w:szCs w:val="24"/>
                </w:rPr>
                <w:t>R0170</w:t>
              </w:r>
            </w:ins>
            <w:del w:id="34" w:author="Katleho Makoko" w:date="2025-04-22T11:27:00Z">
              <w:r w:rsidR="005A585D" w:rsidRPr="005A585D" w:rsidDel="00F91122">
                <w:rPr>
                  <w:rFonts w:eastAsia="Arial"/>
                  <w:szCs w:val="24"/>
                </w:rPr>
                <w:delText>17 to 19</w:delText>
              </w:r>
            </w:del>
          </w:p>
          <w:p w14:paraId="05D24BE5" w14:textId="51E9CB49" w:rsidR="00F91122" w:rsidRDefault="000B1D87" w:rsidP="000F4E32">
            <w:pPr>
              <w:rPr>
                <w:ins w:id="35" w:author="Katleho Makoko" w:date="2025-04-22T11:28:00Z"/>
                <w:rFonts w:eastAsia="Arial"/>
                <w:szCs w:val="24"/>
              </w:rPr>
            </w:pPr>
            <w:ins w:id="36" w:author="Katleho Makoko" w:date="2025-04-23T14:52:00Z">
              <w:r>
                <w:rPr>
                  <w:rFonts w:eastAsia="Arial"/>
                  <w:szCs w:val="24"/>
                </w:rPr>
                <w:t>to</w:t>
              </w:r>
            </w:ins>
          </w:p>
          <w:p w14:paraId="5AD3FCBF" w14:textId="363D2AA0" w:rsidR="00F91122" w:rsidRPr="005A585D" w:rsidRDefault="00F91122" w:rsidP="000F4E32">
            <w:pPr>
              <w:rPr>
                <w:rFonts w:eastAsia="Arial"/>
                <w:szCs w:val="24"/>
              </w:rPr>
            </w:pPr>
            <w:ins w:id="37" w:author="Katleho Makoko" w:date="2025-04-22T11:28:00Z">
              <w:r w:rsidRPr="00F91122">
                <w:rPr>
                  <w:rFonts w:eastAsia="Arial"/>
                  <w:szCs w:val="24"/>
                </w:rPr>
                <w:t>R0190</w:t>
              </w:r>
            </w:ins>
          </w:p>
        </w:tc>
        <w:tc>
          <w:tcPr>
            <w:tcW w:w="1701" w:type="dxa"/>
          </w:tcPr>
          <w:p w14:paraId="119404EE" w14:textId="77777777" w:rsidR="005A585D" w:rsidRPr="005A585D" w:rsidRDefault="005A585D" w:rsidP="000F4E32">
            <w:pPr>
              <w:rPr>
                <w:rFonts w:eastAsia="Arial"/>
                <w:szCs w:val="24"/>
              </w:rPr>
            </w:pPr>
            <w:r w:rsidRPr="005A585D">
              <w:rPr>
                <w:rFonts w:eastAsia="Arial"/>
                <w:szCs w:val="24"/>
              </w:rPr>
              <w:t>Swaps and forward rate agreements</w:t>
            </w:r>
          </w:p>
        </w:tc>
        <w:tc>
          <w:tcPr>
            <w:tcW w:w="5811" w:type="dxa"/>
          </w:tcPr>
          <w:p w14:paraId="768DD442" w14:textId="5629372B" w:rsidR="005A585D" w:rsidRPr="005A585D" w:rsidRDefault="005A585D" w:rsidP="000F4E32">
            <w:pPr>
              <w:jc w:val="both"/>
              <w:rPr>
                <w:rFonts w:eastAsia="Arial"/>
                <w:szCs w:val="24"/>
              </w:rPr>
            </w:pPr>
            <w:r w:rsidRPr="005A585D">
              <w:rPr>
                <w:rFonts w:eastAsia="Arial"/>
                <w:szCs w:val="24"/>
              </w:rPr>
              <w:t>In accordance with the relevant requirements specified in the form BA</w:t>
            </w:r>
            <w:r w:rsidR="004243DE">
              <w:rPr>
                <w:rFonts w:eastAsia="Arial"/>
                <w:szCs w:val="24"/>
              </w:rPr>
              <w:t xml:space="preserve"> </w:t>
            </w:r>
            <w:r w:rsidRPr="005A585D">
              <w:rPr>
                <w:rFonts w:eastAsia="Arial"/>
                <w:szCs w:val="24"/>
              </w:rPr>
              <w:t>330, the bank shall separately report all relevant-</w:t>
            </w:r>
          </w:p>
          <w:p w14:paraId="3A14D1DA" w14:textId="77777777" w:rsidR="005A585D" w:rsidRPr="005A585D" w:rsidRDefault="005A585D" w:rsidP="000F4E32">
            <w:pPr>
              <w:jc w:val="both"/>
              <w:rPr>
                <w:rFonts w:eastAsia="Arial"/>
                <w:szCs w:val="24"/>
              </w:rPr>
            </w:pPr>
          </w:p>
          <w:p w14:paraId="22066B72" w14:textId="1D9D4438" w:rsidR="005A585D" w:rsidRDefault="005A585D" w:rsidP="000F4E32">
            <w:pPr>
              <w:jc w:val="both"/>
              <w:rPr>
                <w:rFonts w:eastAsia="Arial"/>
                <w:szCs w:val="24"/>
              </w:rPr>
            </w:pPr>
            <w:r w:rsidRPr="005A585D">
              <w:rPr>
                <w:rFonts w:eastAsia="Arial"/>
                <w:szCs w:val="24"/>
              </w:rPr>
              <w:t>(a) contracts or agreements in respect of which the bank pays a fixed rate and receives a floating rate, including all relevant interest rate swaps, assets swaps, FRAs, etc.;</w:t>
            </w:r>
          </w:p>
          <w:p w14:paraId="354EE1ED" w14:textId="77777777" w:rsidR="00C57FC6" w:rsidRPr="005A585D" w:rsidRDefault="00C57FC6" w:rsidP="000F4E32">
            <w:pPr>
              <w:jc w:val="both"/>
              <w:rPr>
                <w:rFonts w:eastAsia="Arial"/>
                <w:szCs w:val="24"/>
              </w:rPr>
            </w:pPr>
          </w:p>
          <w:p w14:paraId="2DA1FA7F" w14:textId="2438296E" w:rsidR="005A585D" w:rsidRDefault="005A585D" w:rsidP="000F4E32">
            <w:pPr>
              <w:jc w:val="both"/>
              <w:rPr>
                <w:rFonts w:eastAsia="Arial"/>
                <w:szCs w:val="24"/>
              </w:rPr>
            </w:pPr>
            <w:r w:rsidRPr="005A585D">
              <w:rPr>
                <w:rFonts w:eastAsia="Arial"/>
                <w:szCs w:val="24"/>
              </w:rPr>
              <w:t>(b) contracts or agreements in respect of which the bank receives a fixed rate and pays a floating rate, including all relevant interest rate swaps, assets swaps, FRAs, etc.; and</w:t>
            </w:r>
          </w:p>
          <w:p w14:paraId="199A266C" w14:textId="77777777" w:rsidR="00C57FC6" w:rsidRPr="005A585D" w:rsidRDefault="00C57FC6" w:rsidP="000F4E32">
            <w:pPr>
              <w:jc w:val="both"/>
              <w:rPr>
                <w:rFonts w:eastAsia="Arial"/>
                <w:szCs w:val="24"/>
              </w:rPr>
            </w:pPr>
          </w:p>
          <w:p w14:paraId="1EAD695C" w14:textId="672249F0" w:rsidR="005A585D" w:rsidRDefault="005A585D" w:rsidP="000F4E32">
            <w:pPr>
              <w:jc w:val="both"/>
              <w:rPr>
                <w:rFonts w:eastAsia="Arial"/>
                <w:szCs w:val="24"/>
              </w:rPr>
            </w:pPr>
            <w:r w:rsidRPr="005A585D">
              <w:rPr>
                <w:rFonts w:eastAsia="Arial"/>
                <w:szCs w:val="24"/>
              </w:rPr>
              <w:t xml:space="preserve">(c) contracts or agreements in respect of which the bank pays a floating rate and receives a floating rate, including all relevant basis risk swaps, that is, for example, pay </w:t>
            </w:r>
            <w:r w:rsidR="00266E76">
              <w:rPr>
                <w:rFonts w:eastAsia="Arial"/>
                <w:szCs w:val="24"/>
              </w:rPr>
              <w:t xml:space="preserve">a </w:t>
            </w:r>
            <w:r w:rsidRPr="005A585D">
              <w:rPr>
                <w:rFonts w:eastAsia="Arial"/>
                <w:szCs w:val="24"/>
              </w:rPr>
              <w:t>3-month Jibar linked rate and receive prime linked rate, provided that the bank shall, in all relevant cases-</w:t>
            </w:r>
          </w:p>
          <w:p w14:paraId="02788E93" w14:textId="77777777" w:rsidR="00C57FC6" w:rsidRPr="005A585D" w:rsidRDefault="00C57FC6" w:rsidP="000F4E32">
            <w:pPr>
              <w:jc w:val="both"/>
              <w:rPr>
                <w:rFonts w:eastAsia="Arial"/>
                <w:szCs w:val="24"/>
              </w:rPr>
            </w:pPr>
          </w:p>
          <w:p w14:paraId="589A66EE" w14:textId="35DAC47B" w:rsidR="005A585D" w:rsidRDefault="005A585D" w:rsidP="000F4E32">
            <w:pPr>
              <w:jc w:val="both"/>
              <w:rPr>
                <w:rFonts w:eastAsia="Arial"/>
                <w:szCs w:val="24"/>
              </w:rPr>
            </w:pPr>
            <w:r w:rsidRPr="005A585D">
              <w:rPr>
                <w:rFonts w:eastAsia="Arial"/>
                <w:szCs w:val="24"/>
              </w:rPr>
              <w:t>(i) report the relevant notional amounts associated with paid positions as a negative notional amount and amounts received as a positive notional amount in the appropriate maturing (fixed leg) or next, reprice date (floating leg) bucket;</w:t>
            </w:r>
          </w:p>
          <w:p w14:paraId="24B08418" w14:textId="77777777" w:rsidR="00C57FC6" w:rsidRPr="005A585D" w:rsidRDefault="00C57FC6" w:rsidP="000F4E32">
            <w:pPr>
              <w:jc w:val="both"/>
              <w:rPr>
                <w:rFonts w:eastAsia="Arial"/>
                <w:szCs w:val="24"/>
              </w:rPr>
            </w:pPr>
          </w:p>
          <w:p w14:paraId="57CCE629" w14:textId="59300612" w:rsidR="005A585D" w:rsidRDefault="005A585D" w:rsidP="000F4E32">
            <w:pPr>
              <w:jc w:val="both"/>
              <w:rPr>
                <w:rFonts w:eastAsia="Arial"/>
                <w:szCs w:val="24"/>
              </w:rPr>
            </w:pPr>
            <w:r w:rsidRPr="005A585D">
              <w:rPr>
                <w:rFonts w:eastAsia="Arial"/>
                <w:szCs w:val="24"/>
              </w:rPr>
              <w:t>(ii) treat an interest-rate swap contract in terms of which the bank receives a floating rate and pays fixed as being equivalent to a long position in a floating-rate instrument with a maturity equivalent to the period until the next interest-rate fixing and as a short position in a fixed-rate instrument with the same maturity as the interest-rate swap contract itself; and vice versa.</w:t>
            </w:r>
          </w:p>
          <w:p w14:paraId="2265CB2A" w14:textId="068B0D10" w:rsidR="004D2323" w:rsidRDefault="004D2323" w:rsidP="000F4E32">
            <w:pPr>
              <w:jc w:val="both"/>
              <w:rPr>
                <w:rFonts w:eastAsia="Arial"/>
                <w:szCs w:val="24"/>
              </w:rPr>
            </w:pPr>
          </w:p>
          <w:p w14:paraId="1F80DAAF" w14:textId="77777777" w:rsidR="000F4E32" w:rsidRDefault="000F4E32" w:rsidP="000F4E32">
            <w:pPr>
              <w:jc w:val="both"/>
              <w:rPr>
                <w:rFonts w:eastAsia="Arial"/>
                <w:szCs w:val="24"/>
              </w:rPr>
            </w:pPr>
          </w:p>
          <w:p w14:paraId="1A1FE6AB" w14:textId="604A1CCE" w:rsidR="005A585D" w:rsidRPr="005A585D" w:rsidRDefault="005A585D" w:rsidP="000F4E32">
            <w:pPr>
              <w:jc w:val="both"/>
              <w:rPr>
                <w:rFonts w:eastAsia="Arial"/>
                <w:szCs w:val="24"/>
              </w:rPr>
            </w:pPr>
            <w:r w:rsidRPr="005A585D">
              <w:rPr>
                <w:rFonts w:eastAsia="Arial"/>
                <w:szCs w:val="24"/>
              </w:rPr>
              <w:lastRenderedPageBreak/>
              <w:t>(iii) report a Forward Rate Agreement (FRA) or futures contract on the same basis as a purchased or sold position, that is, as a long or short position. The maturity of the relevant contract or instrument shall be based on the exercise date plus the life of the underlying contract or instrument.</w:t>
            </w:r>
          </w:p>
          <w:p w14:paraId="5FEF32FA" w14:textId="77777777" w:rsidR="00CA6ACE" w:rsidRDefault="00CA6ACE" w:rsidP="000F4E32">
            <w:pPr>
              <w:jc w:val="both"/>
              <w:rPr>
                <w:rFonts w:eastAsia="Arial"/>
                <w:szCs w:val="24"/>
              </w:rPr>
            </w:pPr>
          </w:p>
          <w:p w14:paraId="54E0E125" w14:textId="24836610" w:rsidR="005A585D" w:rsidRPr="005A585D" w:rsidRDefault="005A585D" w:rsidP="000F4E32">
            <w:pPr>
              <w:jc w:val="both"/>
              <w:rPr>
                <w:rFonts w:eastAsia="Arial"/>
                <w:szCs w:val="24"/>
              </w:rPr>
            </w:pPr>
            <w:r w:rsidRPr="005A585D">
              <w:rPr>
                <w:rFonts w:eastAsia="Arial"/>
                <w:szCs w:val="24"/>
              </w:rPr>
              <w:t>For example, a 3 x 6 FRA buyer borrowing money in three months must report a long position in the 3-month time band and a short position in the 6-month time band.</w:t>
            </w:r>
          </w:p>
        </w:tc>
      </w:tr>
      <w:tr w:rsidR="005A585D" w:rsidRPr="005A585D" w14:paraId="07644388" w14:textId="77777777" w:rsidTr="002E763F">
        <w:trPr>
          <w:trHeight w:val="6957"/>
        </w:trPr>
        <w:tc>
          <w:tcPr>
            <w:tcW w:w="1276" w:type="dxa"/>
          </w:tcPr>
          <w:p w14:paraId="397427A9" w14:textId="044AD3C6" w:rsidR="005A585D" w:rsidRPr="005A585D" w:rsidRDefault="000041E1" w:rsidP="000F4E32">
            <w:pPr>
              <w:rPr>
                <w:rFonts w:eastAsia="Arial"/>
                <w:szCs w:val="24"/>
              </w:rPr>
            </w:pPr>
            <w:ins w:id="38" w:author="Katleho Makoko" w:date="2025-04-22T11:28:00Z">
              <w:r w:rsidRPr="000041E1">
                <w:rPr>
                  <w:rFonts w:eastAsia="Arial"/>
                  <w:szCs w:val="24"/>
                </w:rPr>
                <w:lastRenderedPageBreak/>
                <w:t>R0200</w:t>
              </w:r>
            </w:ins>
            <w:del w:id="39" w:author="Katleho Makoko" w:date="2025-04-22T11:28:00Z">
              <w:r w:rsidR="005A585D" w:rsidRPr="005A585D" w:rsidDel="000041E1">
                <w:rPr>
                  <w:rFonts w:eastAsia="Arial"/>
                  <w:szCs w:val="24"/>
                </w:rPr>
                <w:delText>20</w:delText>
              </w:r>
            </w:del>
          </w:p>
        </w:tc>
        <w:tc>
          <w:tcPr>
            <w:tcW w:w="1701" w:type="dxa"/>
          </w:tcPr>
          <w:p w14:paraId="38224A5F" w14:textId="77777777" w:rsidR="005A585D" w:rsidRPr="005A585D" w:rsidRDefault="005A585D" w:rsidP="000F4E32">
            <w:pPr>
              <w:rPr>
                <w:rFonts w:eastAsia="Arial"/>
                <w:szCs w:val="24"/>
              </w:rPr>
            </w:pPr>
            <w:r w:rsidRPr="005A585D">
              <w:rPr>
                <w:rFonts w:eastAsia="Arial"/>
                <w:szCs w:val="24"/>
              </w:rPr>
              <w:t>Other derivative instruments</w:t>
            </w:r>
          </w:p>
        </w:tc>
        <w:tc>
          <w:tcPr>
            <w:tcW w:w="5811" w:type="dxa"/>
          </w:tcPr>
          <w:p w14:paraId="168BFF66" w14:textId="465555F3" w:rsidR="005A585D" w:rsidRPr="005A585D" w:rsidRDefault="005A585D" w:rsidP="000F4E32">
            <w:pPr>
              <w:jc w:val="both"/>
              <w:rPr>
                <w:rFonts w:eastAsia="Arial"/>
                <w:szCs w:val="24"/>
              </w:rPr>
            </w:pPr>
            <w:r w:rsidRPr="005A585D">
              <w:rPr>
                <w:rFonts w:eastAsia="Arial"/>
                <w:szCs w:val="24"/>
              </w:rPr>
              <w:t>These items shall reflect the aggregate amount of all relevant derivative instruments other than swaps, futures</w:t>
            </w:r>
            <w:r w:rsidR="005F4FBE">
              <w:rPr>
                <w:rFonts w:eastAsia="Arial"/>
                <w:szCs w:val="24"/>
              </w:rPr>
              <w:t>,</w:t>
            </w:r>
            <w:r w:rsidRPr="005A585D">
              <w:rPr>
                <w:rFonts w:eastAsia="Arial"/>
                <w:szCs w:val="24"/>
              </w:rPr>
              <w:t xml:space="preserve"> and FRAs reported in line items </w:t>
            </w:r>
            <w:ins w:id="40" w:author="Katleho Makoko" w:date="2025-04-22T11:31:00Z">
              <w:r w:rsidR="003C0FDD" w:rsidRPr="003C0FDD">
                <w:rPr>
                  <w:rFonts w:eastAsia="Arial"/>
                  <w:szCs w:val="24"/>
                </w:rPr>
                <w:t>R0170</w:t>
              </w:r>
            </w:ins>
            <w:del w:id="41" w:author="Katleho Makoko" w:date="2025-04-22T11:31:00Z">
              <w:r w:rsidRPr="005A585D" w:rsidDel="003C0FDD">
                <w:rPr>
                  <w:rFonts w:eastAsia="Arial"/>
                  <w:szCs w:val="24"/>
                </w:rPr>
                <w:delText>17</w:delText>
              </w:r>
            </w:del>
            <w:r w:rsidRPr="005A585D">
              <w:rPr>
                <w:rFonts w:eastAsia="Arial"/>
                <w:szCs w:val="24"/>
              </w:rPr>
              <w:t xml:space="preserve"> to </w:t>
            </w:r>
            <w:ins w:id="42" w:author="Katleho Makoko" w:date="2025-04-22T11:31:00Z">
              <w:r w:rsidR="003C0FDD" w:rsidRPr="003C0FDD">
                <w:rPr>
                  <w:rFonts w:eastAsia="Arial"/>
                  <w:szCs w:val="24"/>
                </w:rPr>
                <w:t>R0190</w:t>
              </w:r>
            </w:ins>
            <w:del w:id="43" w:author="Katleho Makoko" w:date="2025-04-22T11:31:00Z">
              <w:r w:rsidRPr="005A585D" w:rsidDel="003C0FDD">
                <w:rPr>
                  <w:rFonts w:eastAsia="Arial"/>
                  <w:szCs w:val="24"/>
                </w:rPr>
                <w:delText>19</w:delText>
              </w:r>
            </w:del>
            <w:r w:rsidRPr="005A585D">
              <w:rPr>
                <w:rFonts w:eastAsia="Arial"/>
                <w:szCs w:val="24"/>
              </w:rPr>
              <w:t>, which derivative instruments form part of managing the reporting bank's exposure to interest rate risk in the banking book.</w:t>
            </w:r>
          </w:p>
          <w:p w14:paraId="13D19A37" w14:textId="77777777" w:rsidR="005A585D" w:rsidRPr="005A585D" w:rsidRDefault="005A585D" w:rsidP="000F4E32">
            <w:pPr>
              <w:jc w:val="both"/>
              <w:rPr>
                <w:rFonts w:eastAsia="Arial"/>
                <w:szCs w:val="24"/>
              </w:rPr>
            </w:pPr>
          </w:p>
          <w:p w14:paraId="6B15DF42" w14:textId="77777777" w:rsidR="005A585D" w:rsidRPr="005A585D" w:rsidRDefault="005A585D" w:rsidP="000F4E32">
            <w:pPr>
              <w:jc w:val="both"/>
              <w:rPr>
                <w:rFonts w:eastAsia="Arial"/>
                <w:szCs w:val="24"/>
              </w:rPr>
            </w:pPr>
            <w:r w:rsidRPr="005A585D">
              <w:rPr>
                <w:rFonts w:eastAsia="Arial"/>
                <w:szCs w:val="24"/>
              </w:rPr>
              <w:t>Similar to other derivative contracts, the bank shall, in the case of an option contract, report the appropriate contract amounts in the relevant time bands based on the contract's relevant settlement date and maturity date.</w:t>
            </w:r>
          </w:p>
          <w:p w14:paraId="4122D86B" w14:textId="77777777" w:rsidR="005A585D" w:rsidRPr="005A585D" w:rsidRDefault="005A585D" w:rsidP="000F4E32">
            <w:pPr>
              <w:jc w:val="both"/>
              <w:rPr>
                <w:rFonts w:eastAsia="Arial"/>
                <w:szCs w:val="24"/>
              </w:rPr>
            </w:pPr>
          </w:p>
          <w:p w14:paraId="44114946" w14:textId="286D4523" w:rsidR="005A585D" w:rsidRDefault="005A585D" w:rsidP="000F4E32">
            <w:pPr>
              <w:jc w:val="both"/>
              <w:rPr>
                <w:rFonts w:eastAsia="Arial"/>
                <w:szCs w:val="24"/>
              </w:rPr>
            </w:pPr>
            <w:r w:rsidRPr="005A585D">
              <w:rPr>
                <w:rFonts w:eastAsia="Arial"/>
                <w:szCs w:val="24"/>
              </w:rPr>
              <w:t>For example,</w:t>
            </w:r>
          </w:p>
          <w:p w14:paraId="03022776" w14:textId="77777777" w:rsidR="00C57FC6" w:rsidRPr="005A585D" w:rsidRDefault="00C57FC6" w:rsidP="000F4E32">
            <w:pPr>
              <w:jc w:val="both"/>
              <w:rPr>
                <w:rFonts w:eastAsia="Arial"/>
                <w:szCs w:val="24"/>
              </w:rPr>
            </w:pPr>
          </w:p>
          <w:p w14:paraId="126F31B6" w14:textId="04B081E2" w:rsidR="005A585D" w:rsidRDefault="005A585D" w:rsidP="000F4E32">
            <w:pPr>
              <w:jc w:val="both"/>
              <w:rPr>
                <w:rFonts w:eastAsia="Arial"/>
                <w:szCs w:val="24"/>
              </w:rPr>
            </w:pPr>
            <w:r w:rsidRPr="005A585D">
              <w:rPr>
                <w:rFonts w:eastAsia="Arial"/>
                <w:szCs w:val="24"/>
              </w:rPr>
              <w:t>(a) when the bank buys a call option in respect of a 3-month interest future, which option is exercisable in two months, the bank shall, based on the relevant delta equivalent value of the contract, report a long position in the 5-month time bucket and a short position in the 2- month time bucket; and</w:t>
            </w:r>
          </w:p>
          <w:p w14:paraId="02736E6F" w14:textId="77777777" w:rsidR="00C57FC6" w:rsidRPr="005A585D" w:rsidRDefault="00C57FC6" w:rsidP="000F4E32">
            <w:pPr>
              <w:jc w:val="both"/>
              <w:rPr>
                <w:rFonts w:eastAsia="Arial"/>
                <w:szCs w:val="24"/>
              </w:rPr>
            </w:pPr>
          </w:p>
          <w:p w14:paraId="4ED2C88A" w14:textId="77777777" w:rsidR="005A585D" w:rsidRPr="005A585D" w:rsidRDefault="005A585D" w:rsidP="000F4E32">
            <w:pPr>
              <w:jc w:val="both"/>
              <w:rPr>
                <w:rFonts w:eastAsia="Arial"/>
                <w:szCs w:val="24"/>
              </w:rPr>
            </w:pPr>
            <w:r w:rsidRPr="005A585D">
              <w:rPr>
                <w:rFonts w:eastAsia="Arial"/>
                <w:szCs w:val="24"/>
              </w:rPr>
              <w:t xml:space="preserve">(b) in the case of a swaption contract, the bank that bought the swaption shall report a short position, that is, a </w:t>
            </w:r>
            <w:proofErr w:type="spellStart"/>
            <w:r w:rsidRPr="005A585D">
              <w:rPr>
                <w:rFonts w:eastAsia="Arial"/>
                <w:szCs w:val="24"/>
              </w:rPr>
              <w:t>sold</w:t>
            </w:r>
            <w:proofErr w:type="spellEnd"/>
            <w:r w:rsidRPr="005A585D">
              <w:rPr>
                <w:rFonts w:eastAsia="Arial"/>
                <w:szCs w:val="24"/>
              </w:rPr>
              <w:t xml:space="preserve"> position, in respect of the strike date, and a long position, that is, a purchased position, in respect of the maturity date.</w:t>
            </w:r>
          </w:p>
        </w:tc>
      </w:tr>
      <w:tr w:rsidR="005A585D" w:rsidRPr="005A585D" w14:paraId="0E083B4B" w14:textId="77777777" w:rsidTr="00E74EB7">
        <w:trPr>
          <w:trHeight w:val="1180"/>
        </w:trPr>
        <w:tc>
          <w:tcPr>
            <w:tcW w:w="1276" w:type="dxa"/>
          </w:tcPr>
          <w:p w14:paraId="2C7F7360" w14:textId="74F4ABA4" w:rsidR="005A585D" w:rsidRPr="005A585D" w:rsidRDefault="000041E1" w:rsidP="000F4E32">
            <w:pPr>
              <w:rPr>
                <w:rFonts w:eastAsia="Arial"/>
                <w:szCs w:val="24"/>
              </w:rPr>
            </w:pPr>
            <w:ins w:id="44" w:author="Katleho Makoko" w:date="2025-04-22T11:28:00Z">
              <w:r w:rsidRPr="000041E1">
                <w:rPr>
                  <w:rFonts w:eastAsia="Arial"/>
                  <w:szCs w:val="24"/>
                </w:rPr>
                <w:t>R0210</w:t>
              </w:r>
            </w:ins>
            <w:del w:id="45" w:author="Katleho Makoko" w:date="2025-04-22T11:28:00Z">
              <w:r w:rsidR="005A585D" w:rsidRPr="005A585D" w:rsidDel="000041E1">
                <w:rPr>
                  <w:rFonts w:eastAsia="Arial"/>
                  <w:szCs w:val="24"/>
                </w:rPr>
                <w:delText>22</w:delText>
              </w:r>
            </w:del>
          </w:p>
        </w:tc>
        <w:tc>
          <w:tcPr>
            <w:tcW w:w="1701" w:type="dxa"/>
          </w:tcPr>
          <w:p w14:paraId="307A01D8" w14:textId="77777777" w:rsidR="005A585D" w:rsidRPr="005A585D" w:rsidRDefault="005A585D" w:rsidP="000F4E32">
            <w:pPr>
              <w:rPr>
                <w:rFonts w:eastAsia="Arial"/>
                <w:szCs w:val="24"/>
              </w:rPr>
            </w:pPr>
            <w:r w:rsidRPr="005A585D">
              <w:rPr>
                <w:rFonts w:eastAsia="Arial"/>
                <w:szCs w:val="24"/>
              </w:rPr>
              <w:t>Cumulative gap, including derivative instruments</w:t>
            </w:r>
          </w:p>
        </w:tc>
        <w:tc>
          <w:tcPr>
            <w:tcW w:w="5811" w:type="dxa"/>
          </w:tcPr>
          <w:p w14:paraId="53A57862" w14:textId="36F5DA81" w:rsidR="005A585D" w:rsidRPr="005A585D" w:rsidRDefault="005A585D" w:rsidP="000F4E32">
            <w:pPr>
              <w:jc w:val="both"/>
              <w:rPr>
                <w:rFonts w:eastAsia="Arial"/>
                <w:szCs w:val="24"/>
              </w:rPr>
            </w:pPr>
            <w:r w:rsidRPr="005A585D">
              <w:rPr>
                <w:rFonts w:eastAsia="Arial"/>
                <w:szCs w:val="24"/>
              </w:rPr>
              <w:t xml:space="preserve">Based on the relevant net amounts reported in item </w:t>
            </w:r>
            <w:ins w:id="46" w:author="Katleho Makoko" w:date="2025-04-22T11:31:00Z">
              <w:r w:rsidR="002808BF" w:rsidRPr="002808BF">
                <w:rPr>
                  <w:rFonts w:eastAsia="Arial"/>
                  <w:szCs w:val="24"/>
                </w:rPr>
                <w:t>R0210</w:t>
              </w:r>
            </w:ins>
            <w:del w:id="47" w:author="Katleho Makoko" w:date="2025-04-22T11:31:00Z">
              <w:r w:rsidRPr="005A585D" w:rsidDel="002808BF">
                <w:rPr>
                  <w:rFonts w:eastAsia="Arial"/>
                  <w:szCs w:val="24"/>
                </w:rPr>
                <w:delText>21</w:delText>
              </w:r>
            </w:del>
            <w:r w:rsidRPr="005A585D">
              <w:rPr>
                <w:rFonts w:eastAsia="Arial"/>
                <w:szCs w:val="24"/>
              </w:rPr>
              <w:t>, this item shall reflect the appropriate cumulative amount in respect of the reporting bank's repricing gap in the relevant specified time band.</w:t>
            </w:r>
          </w:p>
        </w:tc>
      </w:tr>
      <w:tr w:rsidR="005A585D" w:rsidRPr="005A585D" w14:paraId="47D410FF" w14:textId="77777777" w:rsidTr="002E763F">
        <w:trPr>
          <w:trHeight w:val="1691"/>
        </w:trPr>
        <w:tc>
          <w:tcPr>
            <w:tcW w:w="1276" w:type="dxa"/>
          </w:tcPr>
          <w:p w14:paraId="6CD7711A" w14:textId="649B0468" w:rsidR="005A585D" w:rsidRPr="005A585D" w:rsidRDefault="0074171F" w:rsidP="000F4E32">
            <w:pPr>
              <w:rPr>
                <w:rFonts w:eastAsia="Arial"/>
                <w:szCs w:val="24"/>
              </w:rPr>
            </w:pPr>
            <w:ins w:id="48" w:author="Katleho Makoko" w:date="2025-04-22T11:29:00Z">
              <w:r w:rsidRPr="0074171F">
                <w:rPr>
                  <w:rFonts w:eastAsia="Arial"/>
                  <w:szCs w:val="24"/>
                </w:rPr>
                <w:t>R0230</w:t>
              </w:r>
            </w:ins>
            <w:del w:id="49" w:author="Katleho Makoko" w:date="2025-04-22T11:29:00Z">
              <w:r w:rsidR="005A585D" w:rsidRPr="005A585D" w:rsidDel="0074171F">
                <w:rPr>
                  <w:rFonts w:eastAsia="Arial"/>
                  <w:szCs w:val="24"/>
                </w:rPr>
                <w:delText>23</w:delText>
              </w:r>
            </w:del>
            <w:r w:rsidR="005A585D" w:rsidRPr="005A585D">
              <w:rPr>
                <w:rFonts w:eastAsia="Arial"/>
                <w:szCs w:val="24"/>
              </w:rPr>
              <w:t xml:space="preserve"> to </w:t>
            </w:r>
            <w:ins w:id="50" w:author="Katleho Makoko" w:date="2025-04-22T11:29:00Z">
              <w:r w:rsidRPr="0074171F">
                <w:rPr>
                  <w:rFonts w:eastAsia="Arial"/>
                  <w:szCs w:val="24"/>
                </w:rPr>
                <w:t>R0440</w:t>
              </w:r>
            </w:ins>
            <w:del w:id="51" w:author="Katleho Makoko" w:date="2025-04-22T11:29:00Z">
              <w:r w:rsidR="005A585D" w:rsidRPr="005A585D" w:rsidDel="0074171F">
                <w:rPr>
                  <w:rFonts w:eastAsia="Arial"/>
                  <w:szCs w:val="24"/>
                </w:rPr>
                <w:delText>44</w:delText>
              </w:r>
            </w:del>
          </w:p>
        </w:tc>
        <w:tc>
          <w:tcPr>
            <w:tcW w:w="1701" w:type="dxa"/>
          </w:tcPr>
          <w:p w14:paraId="201AEFE1" w14:textId="77777777" w:rsidR="005A585D" w:rsidRPr="005A585D" w:rsidRDefault="005A585D" w:rsidP="000F4E32">
            <w:pPr>
              <w:rPr>
                <w:rFonts w:eastAsia="Arial"/>
                <w:szCs w:val="24"/>
              </w:rPr>
            </w:pPr>
            <w:proofErr w:type="spellStart"/>
            <w:r w:rsidRPr="005A585D">
              <w:rPr>
                <w:rFonts w:eastAsia="Arial"/>
                <w:szCs w:val="24"/>
              </w:rPr>
              <w:t>Behavioural</w:t>
            </w:r>
            <w:proofErr w:type="spellEnd"/>
            <w:r w:rsidRPr="005A585D">
              <w:rPr>
                <w:rFonts w:eastAsia="Arial"/>
                <w:szCs w:val="24"/>
              </w:rPr>
              <w:t xml:space="preserve"> static repricing gap</w:t>
            </w:r>
          </w:p>
        </w:tc>
        <w:tc>
          <w:tcPr>
            <w:tcW w:w="5811" w:type="dxa"/>
          </w:tcPr>
          <w:p w14:paraId="447140E9" w14:textId="5211B548" w:rsidR="005A585D" w:rsidRPr="005A585D" w:rsidRDefault="005A585D" w:rsidP="000F4E32">
            <w:pPr>
              <w:jc w:val="both"/>
              <w:rPr>
                <w:rFonts w:eastAsia="Arial"/>
                <w:szCs w:val="24"/>
              </w:rPr>
            </w:pPr>
            <w:r w:rsidRPr="005A585D">
              <w:rPr>
                <w:rFonts w:eastAsia="Arial"/>
                <w:szCs w:val="24"/>
              </w:rPr>
              <w:t xml:space="preserve">The bank shall apply the same line-item instructions specified herein before in relation to the bank's contractual static repricing gap when it completes the respective items specified in items </w:t>
            </w:r>
            <w:ins w:id="52" w:author="Katleho Makoko" w:date="2025-04-22T11:29:00Z">
              <w:r w:rsidR="00CA6821" w:rsidRPr="00CA6821">
                <w:rPr>
                  <w:rFonts w:eastAsia="Arial"/>
                  <w:szCs w:val="24"/>
                </w:rPr>
                <w:t>R0230</w:t>
              </w:r>
            </w:ins>
            <w:del w:id="53" w:author="Katleho Makoko" w:date="2025-04-22T11:29:00Z">
              <w:r w:rsidRPr="005A585D" w:rsidDel="00CA6821">
                <w:rPr>
                  <w:rFonts w:eastAsia="Arial"/>
                  <w:szCs w:val="24"/>
                </w:rPr>
                <w:delText>23</w:delText>
              </w:r>
            </w:del>
            <w:r w:rsidRPr="005A585D">
              <w:rPr>
                <w:rFonts w:eastAsia="Arial"/>
                <w:szCs w:val="24"/>
              </w:rPr>
              <w:t xml:space="preserve"> to </w:t>
            </w:r>
            <w:ins w:id="54" w:author="Katleho Makoko" w:date="2025-04-22T11:30:00Z">
              <w:r w:rsidR="008C5146" w:rsidRPr="008C5146">
                <w:rPr>
                  <w:rFonts w:eastAsia="Arial"/>
                  <w:szCs w:val="24"/>
                </w:rPr>
                <w:t>R0440</w:t>
              </w:r>
            </w:ins>
            <w:del w:id="55" w:author="Katleho Makoko" w:date="2025-04-22T11:30:00Z">
              <w:r w:rsidRPr="005A585D" w:rsidDel="008C5146">
                <w:rPr>
                  <w:rFonts w:eastAsia="Arial"/>
                  <w:szCs w:val="24"/>
                </w:rPr>
                <w:delText>44</w:delText>
              </w:r>
            </w:del>
            <w:r w:rsidRPr="005A585D">
              <w:rPr>
                <w:rFonts w:eastAsia="Arial"/>
                <w:szCs w:val="24"/>
              </w:rPr>
              <w:t xml:space="preserve">, provided that the bank shall apply its </w:t>
            </w:r>
            <w:proofErr w:type="spellStart"/>
            <w:r w:rsidRPr="005A585D">
              <w:rPr>
                <w:rFonts w:eastAsia="Arial"/>
                <w:szCs w:val="24"/>
              </w:rPr>
              <w:t>behavioural</w:t>
            </w:r>
            <w:proofErr w:type="spellEnd"/>
            <w:r w:rsidRPr="005A585D">
              <w:rPr>
                <w:rFonts w:eastAsia="Arial"/>
                <w:szCs w:val="24"/>
              </w:rPr>
              <w:t xml:space="preserve"> assumptions in relation to the relevant specified items.</w:t>
            </w:r>
          </w:p>
        </w:tc>
      </w:tr>
      <w:tr w:rsidR="005A585D" w:rsidRPr="005A585D" w14:paraId="52A65AA1" w14:textId="77777777" w:rsidTr="002E763F">
        <w:trPr>
          <w:trHeight w:val="1475"/>
        </w:trPr>
        <w:tc>
          <w:tcPr>
            <w:tcW w:w="1276" w:type="dxa"/>
          </w:tcPr>
          <w:p w14:paraId="2D9CE51F" w14:textId="55AFA31F" w:rsidR="005A585D" w:rsidRPr="005A585D" w:rsidRDefault="00117080" w:rsidP="000F4E32">
            <w:pPr>
              <w:rPr>
                <w:rFonts w:eastAsia="Arial"/>
                <w:szCs w:val="24"/>
              </w:rPr>
            </w:pPr>
            <w:ins w:id="56" w:author="Katleho Makoko" w:date="2025-04-22T11:32:00Z">
              <w:r w:rsidRPr="00117080">
                <w:rPr>
                  <w:rFonts w:eastAsia="Arial"/>
                  <w:szCs w:val="24"/>
                </w:rPr>
                <w:lastRenderedPageBreak/>
                <w:t>R0450</w:t>
              </w:r>
            </w:ins>
            <w:del w:id="57" w:author="Katleho Makoko" w:date="2025-04-22T11:32:00Z">
              <w:r w:rsidR="005A585D" w:rsidRPr="005A585D" w:rsidDel="00117080">
                <w:rPr>
                  <w:rFonts w:eastAsia="Arial"/>
                  <w:szCs w:val="24"/>
                </w:rPr>
                <w:delText>45</w:delText>
              </w:r>
            </w:del>
            <w:r w:rsidR="005A585D" w:rsidRPr="005A585D">
              <w:rPr>
                <w:rFonts w:eastAsia="Arial"/>
                <w:szCs w:val="24"/>
              </w:rPr>
              <w:t xml:space="preserve"> to </w:t>
            </w:r>
            <w:ins w:id="58" w:author="Katleho Makoko" w:date="2025-04-22T11:32:00Z">
              <w:r w:rsidRPr="00117080">
                <w:rPr>
                  <w:rFonts w:eastAsia="Arial"/>
                  <w:szCs w:val="24"/>
                </w:rPr>
                <w:t>R0480</w:t>
              </w:r>
            </w:ins>
            <w:del w:id="59" w:author="Katleho Makoko" w:date="2025-04-22T11:32:00Z">
              <w:r w:rsidR="005A585D" w:rsidRPr="005A585D" w:rsidDel="00117080">
                <w:rPr>
                  <w:rFonts w:eastAsia="Arial"/>
                  <w:szCs w:val="24"/>
                </w:rPr>
                <w:delText>48</w:delText>
              </w:r>
            </w:del>
          </w:p>
        </w:tc>
        <w:tc>
          <w:tcPr>
            <w:tcW w:w="1701" w:type="dxa"/>
          </w:tcPr>
          <w:p w14:paraId="770EB1F9" w14:textId="77777777" w:rsidR="005A585D" w:rsidRPr="005A585D" w:rsidRDefault="005A585D" w:rsidP="000F4E32">
            <w:pPr>
              <w:rPr>
                <w:rFonts w:eastAsia="Arial"/>
                <w:szCs w:val="24"/>
              </w:rPr>
            </w:pPr>
            <w:r w:rsidRPr="005A585D">
              <w:rPr>
                <w:rFonts w:eastAsia="Arial"/>
                <w:szCs w:val="24"/>
              </w:rPr>
              <w:t>Contractual sensitivity of net-interest income</w:t>
            </w:r>
          </w:p>
        </w:tc>
        <w:tc>
          <w:tcPr>
            <w:tcW w:w="5811" w:type="dxa"/>
          </w:tcPr>
          <w:p w14:paraId="09CE83E3" w14:textId="7017A531" w:rsidR="005A585D" w:rsidRPr="005A585D" w:rsidRDefault="005A585D" w:rsidP="000F4E32">
            <w:pPr>
              <w:jc w:val="both"/>
              <w:rPr>
                <w:rFonts w:eastAsia="Arial"/>
                <w:szCs w:val="24"/>
              </w:rPr>
            </w:pPr>
            <w:r w:rsidRPr="005A585D">
              <w:rPr>
                <w:rFonts w:eastAsia="Arial"/>
                <w:szCs w:val="24"/>
              </w:rPr>
              <w:t>Based on the bank's respective contractual positions and in accordance with the requirements specified in the form BA</w:t>
            </w:r>
            <w:r w:rsidR="004243DE">
              <w:rPr>
                <w:rFonts w:eastAsia="Arial"/>
                <w:szCs w:val="24"/>
              </w:rPr>
              <w:t xml:space="preserve"> </w:t>
            </w:r>
            <w:r w:rsidRPr="005A585D">
              <w:rPr>
                <w:rFonts w:eastAsia="Arial"/>
                <w:szCs w:val="24"/>
              </w:rPr>
              <w:t>330, these items shall reflect the relevant required aggregate amounts indicating the bank's sensitivity to specified interest rate movements</w:t>
            </w:r>
          </w:p>
        </w:tc>
      </w:tr>
      <w:tr w:rsidR="005A585D" w:rsidRPr="005A585D" w14:paraId="7C80F603" w14:textId="77777777" w:rsidTr="002E763F">
        <w:trPr>
          <w:trHeight w:val="1044"/>
        </w:trPr>
        <w:tc>
          <w:tcPr>
            <w:tcW w:w="1276" w:type="dxa"/>
          </w:tcPr>
          <w:p w14:paraId="52EFB10C" w14:textId="62CCF9BB" w:rsidR="005A585D" w:rsidRPr="005A585D" w:rsidRDefault="00555CC5" w:rsidP="000F4E32">
            <w:pPr>
              <w:rPr>
                <w:rFonts w:eastAsia="Arial"/>
                <w:szCs w:val="24"/>
              </w:rPr>
            </w:pPr>
            <w:ins w:id="60" w:author="Katleho Makoko" w:date="2025-04-22T11:33:00Z">
              <w:r w:rsidRPr="00555CC5">
                <w:rPr>
                  <w:rFonts w:eastAsia="Arial"/>
                  <w:szCs w:val="24"/>
                </w:rPr>
                <w:t>R0450</w:t>
              </w:r>
            </w:ins>
            <w:del w:id="61" w:author="Katleho Makoko" w:date="2025-04-22T11:33:00Z">
              <w:r w:rsidR="005A585D" w:rsidRPr="005A585D" w:rsidDel="00555CC5">
                <w:rPr>
                  <w:rFonts w:eastAsia="Arial"/>
                  <w:szCs w:val="24"/>
                </w:rPr>
                <w:delText>45</w:delText>
              </w:r>
            </w:del>
            <w:r w:rsidR="005A585D" w:rsidRPr="005A585D">
              <w:rPr>
                <w:rFonts w:eastAsia="Arial"/>
                <w:szCs w:val="24"/>
              </w:rPr>
              <w:t xml:space="preserve"> to </w:t>
            </w:r>
            <w:ins w:id="62" w:author="Katleho Makoko" w:date="2025-04-22T11:33:00Z">
              <w:r w:rsidRPr="00555CC5">
                <w:rPr>
                  <w:rFonts w:eastAsia="Arial"/>
                  <w:szCs w:val="24"/>
                </w:rPr>
                <w:t>R0460</w:t>
              </w:r>
            </w:ins>
            <w:del w:id="63" w:author="Katleho Makoko" w:date="2025-04-22T11:33:00Z">
              <w:r w:rsidR="005A585D" w:rsidRPr="005A585D" w:rsidDel="00555CC5">
                <w:rPr>
                  <w:rFonts w:eastAsia="Arial"/>
                  <w:szCs w:val="24"/>
                </w:rPr>
                <w:delText>46</w:delText>
              </w:r>
            </w:del>
          </w:p>
        </w:tc>
        <w:tc>
          <w:tcPr>
            <w:tcW w:w="1701" w:type="dxa"/>
          </w:tcPr>
          <w:p w14:paraId="5067FC0A" w14:textId="77777777" w:rsidR="005A585D" w:rsidRPr="005A585D" w:rsidRDefault="005A585D" w:rsidP="000F4E32">
            <w:pPr>
              <w:rPr>
                <w:rFonts w:eastAsia="Arial"/>
                <w:szCs w:val="24"/>
              </w:rPr>
            </w:pPr>
            <w:r w:rsidRPr="005A585D">
              <w:rPr>
                <w:rFonts w:eastAsia="Arial"/>
                <w:szCs w:val="24"/>
              </w:rPr>
              <w:t>Parallel rate shock up/down</w:t>
            </w:r>
          </w:p>
        </w:tc>
        <w:tc>
          <w:tcPr>
            <w:tcW w:w="5811" w:type="dxa"/>
          </w:tcPr>
          <w:p w14:paraId="403CEDF0" w14:textId="77777777" w:rsidR="005A585D" w:rsidRPr="005A585D" w:rsidRDefault="005A585D" w:rsidP="000F4E32">
            <w:pPr>
              <w:jc w:val="both"/>
              <w:rPr>
                <w:rFonts w:eastAsia="Arial"/>
                <w:szCs w:val="24"/>
              </w:rPr>
            </w:pPr>
            <w:r w:rsidRPr="005A585D">
              <w:rPr>
                <w:rFonts w:eastAsia="Arial"/>
                <w:szCs w:val="24"/>
              </w:rPr>
              <w:t>These items shall reflect the relevant required aggregate amounts, calculated as scenario less base, excluding the impact of any relevant interest rate swaps, FRAs, etc.</w:t>
            </w:r>
          </w:p>
        </w:tc>
      </w:tr>
      <w:tr w:rsidR="005A585D" w:rsidRPr="005A585D" w14:paraId="11327E2F" w14:textId="77777777" w:rsidTr="002E763F">
        <w:trPr>
          <w:trHeight w:val="852"/>
        </w:trPr>
        <w:tc>
          <w:tcPr>
            <w:tcW w:w="1276" w:type="dxa"/>
          </w:tcPr>
          <w:p w14:paraId="7A6ACB85" w14:textId="3AA4F9B8" w:rsidR="005A585D" w:rsidRPr="005A585D" w:rsidRDefault="001D5818" w:rsidP="000F4E32">
            <w:pPr>
              <w:rPr>
                <w:rFonts w:eastAsia="Arial"/>
                <w:szCs w:val="24"/>
              </w:rPr>
            </w:pPr>
            <w:ins w:id="64" w:author="Katleho Makoko" w:date="2025-04-22T11:33:00Z">
              <w:r w:rsidRPr="001D5818">
                <w:rPr>
                  <w:rFonts w:eastAsia="Arial"/>
                  <w:szCs w:val="24"/>
                </w:rPr>
                <w:t>R0470</w:t>
              </w:r>
            </w:ins>
            <w:del w:id="65" w:author="Katleho Makoko" w:date="2025-04-22T11:33:00Z">
              <w:r w:rsidR="005A585D" w:rsidRPr="005A585D" w:rsidDel="001D5818">
                <w:rPr>
                  <w:rFonts w:eastAsia="Arial"/>
                  <w:szCs w:val="24"/>
                </w:rPr>
                <w:delText>47</w:delText>
              </w:r>
            </w:del>
            <w:r w:rsidR="005A585D" w:rsidRPr="005A585D">
              <w:rPr>
                <w:rFonts w:eastAsia="Arial"/>
                <w:szCs w:val="24"/>
              </w:rPr>
              <w:t xml:space="preserve"> to </w:t>
            </w:r>
            <w:ins w:id="66" w:author="Katleho Makoko" w:date="2025-04-22T11:33:00Z">
              <w:r w:rsidRPr="001D5818">
                <w:rPr>
                  <w:rFonts w:eastAsia="Arial"/>
                  <w:szCs w:val="24"/>
                </w:rPr>
                <w:t>R0480</w:t>
              </w:r>
            </w:ins>
            <w:del w:id="67" w:author="Katleho Makoko" w:date="2025-04-22T11:33:00Z">
              <w:r w:rsidR="005A585D" w:rsidRPr="005A585D" w:rsidDel="001D5818">
                <w:rPr>
                  <w:rFonts w:eastAsia="Arial"/>
                  <w:szCs w:val="24"/>
                </w:rPr>
                <w:delText>48</w:delText>
              </w:r>
            </w:del>
          </w:p>
        </w:tc>
        <w:tc>
          <w:tcPr>
            <w:tcW w:w="1701" w:type="dxa"/>
          </w:tcPr>
          <w:p w14:paraId="6E0EA606" w14:textId="77777777" w:rsidR="005A585D" w:rsidRPr="005A585D" w:rsidRDefault="005A585D" w:rsidP="000F4E32">
            <w:pPr>
              <w:rPr>
                <w:rFonts w:eastAsia="Arial"/>
                <w:szCs w:val="24"/>
              </w:rPr>
            </w:pPr>
            <w:r w:rsidRPr="005A585D">
              <w:rPr>
                <w:rFonts w:eastAsia="Arial"/>
                <w:szCs w:val="24"/>
              </w:rPr>
              <w:t>Parallel rate shock up/down</w:t>
            </w:r>
          </w:p>
        </w:tc>
        <w:tc>
          <w:tcPr>
            <w:tcW w:w="5811" w:type="dxa"/>
          </w:tcPr>
          <w:p w14:paraId="430425FF" w14:textId="77777777" w:rsidR="005A585D" w:rsidRPr="005A585D" w:rsidRDefault="005A585D" w:rsidP="000F4E32">
            <w:pPr>
              <w:jc w:val="both"/>
              <w:rPr>
                <w:rFonts w:eastAsia="Arial"/>
                <w:szCs w:val="24"/>
              </w:rPr>
            </w:pPr>
            <w:r w:rsidRPr="005A585D">
              <w:rPr>
                <w:rFonts w:eastAsia="Arial"/>
                <w:szCs w:val="24"/>
              </w:rPr>
              <w:t>These items shall reflect the relevant required aggregate amounts, calculated as scenario less base, including the impact of any relevant interest rate swaps, FRAs, etc.</w:t>
            </w:r>
          </w:p>
        </w:tc>
      </w:tr>
      <w:tr w:rsidR="005A585D" w:rsidRPr="005A585D" w14:paraId="35431511" w14:textId="77777777" w:rsidTr="002E763F">
        <w:trPr>
          <w:trHeight w:val="1554"/>
        </w:trPr>
        <w:tc>
          <w:tcPr>
            <w:tcW w:w="1276" w:type="dxa"/>
          </w:tcPr>
          <w:p w14:paraId="591F7CAE" w14:textId="6BA3C297" w:rsidR="005A585D" w:rsidRPr="005A585D" w:rsidRDefault="004865E0" w:rsidP="000F4E32">
            <w:pPr>
              <w:rPr>
                <w:rFonts w:eastAsia="Arial"/>
                <w:szCs w:val="24"/>
              </w:rPr>
            </w:pPr>
            <w:ins w:id="68" w:author="Katleho Makoko" w:date="2025-04-22T11:34:00Z">
              <w:r w:rsidRPr="004865E0">
                <w:rPr>
                  <w:rFonts w:eastAsia="Arial"/>
                  <w:szCs w:val="24"/>
                </w:rPr>
                <w:t>R0490</w:t>
              </w:r>
            </w:ins>
            <w:del w:id="69" w:author="Katleho Makoko" w:date="2025-04-22T11:34:00Z">
              <w:r w:rsidR="005A585D" w:rsidRPr="005A585D" w:rsidDel="004865E0">
                <w:rPr>
                  <w:rFonts w:eastAsia="Arial"/>
                  <w:szCs w:val="24"/>
                </w:rPr>
                <w:delText>49</w:delText>
              </w:r>
            </w:del>
            <w:r w:rsidR="005A585D" w:rsidRPr="005A585D">
              <w:rPr>
                <w:rFonts w:eastAsia="Arial"/>
                <w:szCs w:val="24"/>
              </w:rPr>
              <w:t xml:space="preserve"> to </w:t>
            </w:r>
            <w:ins w:id="70" w:author="Katleho Makoko" w:date="2025-04-22T11:34:00Z">
              <w:r w:rsidRPr="004865E0">
                <w:rPr>
                  <w:rFonts w:eastAsia="Arial"/>
                  <w:szCs w:val="24"/>
                </w:rPr>
                <w:t>R0500</w:t>
              </w:r>
            </w:ins>
            <w:del w:id="71" w:author="Katleho Makoko" w:date="2025-04-22T11:34:00Z">
              <w:r w:rsidR="005A585D" w:rsidRPr="005A585D" w:rsidDel="004865E0">
                <w:rPr>
                  <w:rFonts w:eastAsia="Arial"/>
                  <w:szCs w:val="24"/>
                </w:rPr>
                <w:delText>50</w:delText>
              </w:r>
            </w:del>
          </w:p>
        </w:tc>
        <w:tc>
          <w:tcPr>
            <w:tcW w:w="1701" w:type="dxa"/>
          </w:tcPr>
          <w:p w14:paraId="27FF147A" w14:textId="77777777" w:rsidR="005A585D" w:rsidRPr="005A585D" w:rsidRDefault="005A585D" w:rsidP="000F4E32">
            <w:pPr>
              <w:rPr>
                <w:rFonts w:eastAsia="Arial"/>
                <w:szCs w:val="24"/>
              </w:rPr>
            </w:pPr>
            <w:r w:rsidRPr="005A585D">
              <w:rPr>
                <w:rFonts w:eastAsia="Arial"/>
                <w:szCs w:val="24"/>
              </w:rPr>
              <w:t>Impact of a parallel rate shock on Tier 1 Capital and reserve funds</w:t>
            </w:r>
          </w:p>
        </w:tc>
        <w:tc>
          <w:tcPr>
            <w:tcW w:w="5811" w:type="dxa"/>
          </w:tcPr>
          <w:p w14:paraId="7FC14A0F" w14:textId="4A64802D" w:rsidR="005A585D" w:rsidRPr="005A585D" w:rsidRDefault="005A585D" w:rsidP="000F4E32">
            <w:pPr>
              <w:jc w:val="both"/>
              <w:rPr>
                <w:rFonts w:eastAsia="Arial"/>
                <w:szCs w:val="24"/>
              </w:rPr>
            </w:pPr>
            <w:r w:rsidRPr="005A585D">
              <w:rPr>
                <w:rFonts w:eastAsia="Arial"/>
                <w:szCs w:val="24"/>
              </w:rPr>
              <w:t xml:space="preserve">Based on the relevant amounts reported in items </w:t>
            </w:r>
            <w:ins w:id="72" w:author="Katleho Makoko" w:date="2025-04-22T11:39:00Z">
              <w:r w:rsidR="00800927" w:rsidRPr="00800927">
                <w:rPr>
                  <w:rFonts w:eastAsia="Arial"/>
                  <w:szCs w:val="24"/>
                </w:rPr>
                <w:t>R0470</w:t>
              </w:r>
            </w:ins>
            <w:del w:id="73" w:author="Katleho Makoko" w:date="2025-04-22T11:39:00Z">
              <w:r w:rsidRPr="005A585D" w:rsidDel="00800927">
                <w:rPr>
                  <w:rFonts w:eastAsia="Arial"/>
                  <w:szCs w:val="24"/>
                </w:rPr>
                <w:delText>47</w:delText>
              </w:r>
            </w:del>
            <w:r w:rsidRPr="005A585D">
              <w:rPr>
                <w:rFonts w:eastAsia="Arial"/>
                <w:szCs w:val="24"/>
              </w:rPr>
              <w:t xml:space="preserve"> and </w:t>
            </w:r>
            <w:ins w:id="74" w:author="Katleho Makoko" w:date="2025-04-22T11:40:00Z">
              <w:r w:rsidR="007F27B3" w:rsidRPr="007F27B3">
                <w:rPr>
                  <w:rFonts w:eastAsia="Arial"/>
                  <w:szCs w:val="24"/>
                </w:rPr>
                <w:t>R0480</w:t>
              </w:r>
            </w:ins>
            <w:del w:id="75" w:author="Katleho Makoko" w:date="2025-04-22T11:40:00Z">
              <w:r w:rsidRPr="005A585D" w:rsidDel="007F27B3">
                <w:rPr>
                  <w:rFonts w:eastAsia="Arial"/>
                  <w:szCs w:val="24"/>
                </w:rPr>
                <w:delText>48</w:delText>
              </w:r>
            </w:del>
            <w:r w:rsidRPr="005A585D">
              <w:rPr>
                <w:rFonts w:eastAsia="Arial"/>
                <w:szCs w:val="24"/>
              </w:rPr>
              <w:t xml:space="preserve">, the reporting bank shall express the relevant impact of the specified rate change on its net interest income as a percentage of the bank's Tier 1 capital and reserve funds, as reported in line item </w:t>
            </w:r>
            <w:ins w:id="76" w:author="Katleho Makoko" w:date="2025-04-22T14:47:00Z">
              <w:r w:rsidR="00056BEC">
                <w:rPr>
                  <w:rFonts w:eastAsia="Arial"/>
                  <w:szCs w:val="24"/>
                </w:rPr>
                <w:t>R0770</w:t>
              </w:r>
            </w:ins>
            <w:del w:id="77" w:author="Katleho Makoko" w:date="2025-04-22T14:47:00Z">
              <w:r w:rsidRPr="005A585D" w:rsidDel="00056BEC">
                <w:rPr>
                  <w:rFonts w:eastAsia="Arial"/>
                  <w:szCs w:val="24"/>
                </w:rPr>
                <w:delText>77</w:delText>
              </w:r>
            </w:del>
            <w:r w:rsidRPr="005A585D">
              <w:rPr>
                <w:rFonts w:eastAsia="Arial"/>
                <w:szCs w:val="24"/>
              </w:rPr>
              <w:t xml:space="preserve"> under column 1 of the form BA</w:t>
            </w:r>
            <w:r w:rsidR="004243DE">
              <w:rPr>
                <w:rFonts w:eastAsia="Arial"/>
                <w:szCs w:val="24"/>
              </w:rPr>
              <w:t xml:space="preserve"> </w:t>
            </w:r>
            <w:r w:rsidRPr="005A585D">
              <w:rPr>
                <w:rFonts w:eastAsia="Arial"/>
                <w:szCs w:val="24"/>
              </w:rPr>
              <w:t>700.</w:t>
            </w:r>
          </w:p>
        </w:tc>
      </w:tr>
      <w:tr w:rsidR="005A585D" w:rsidRPr="005A585D" w14:paraId="78CBF33F" w14:textId="77777777" w:rsidTr="002E763F">
        <w:trPr>
          <w:trHeight w:val="1407"/>
        </w:trPr>
        <w:tc>
          <w:tcPr>
            <w:tcW w:w="1276" w:type="dxa"/>
          </w:tcPr>
          <w:p w14:paraId="698BEB24" w14:textId="6145667C" w:rsidR="005A585D" w:rsidRPr="005A585D" w:rsidRDefault="00F60D31" w:rsidP="000F4E32">
            <w:pPr>
              <w:rPr>
                <w:rFonts w:eastAsia="Arial"/>
                <w:szCs w:val="24"/>
              </w:rPr>
            </w:pPr>
            <w:ins w:id="78" w:author="Katleho Makoko" w:date="2025-04-22T11:34:00Z">
              <w:r w:rsidRPr="00F60D31">
                <w:rPr>
                  <w:rFonts w:eastAsia="Arial"/>
                  <w:szCs w:val="24"/>
                </w:rPr>
                <w:t>R0510</w:t>
              </w:r>
            </w:ins>
            <w:del w:id="79" w:author="Katleho Makoko" w:date="2025-04-22T11:34:00Z">
              <w:r w:rsidR="005A585D" w:rsidRPr="005A585D" w:rsidDel="00F60D31">
                <w:rPr>
                  <w:rFonts w:eastAsia="Arial"/>
                  <w:szCs w:val="24"/>
                </w:rPr>
                <w:delText>51</w:delText>
              </w:r>
            </w:del>
            <w:r w:rsidR="005A585D" w:rsidRPr="005A585D">
              <w:rPr>
                <w:rFonts w:eastAsia="Arial"/>
                <w:szCs w:val="24"/>
              </w:rPr>
              <w:t xml:space="preserve"> to </w:t>
            </w:r>
            <w:ins w:id="80" w:author="Katleho Makoko" w:date="2025-04-22T11:34:00Z">
              <w:r w:rsidRPr="00F60D31">
                <w:rPr>
                  <w:rFonts w:eastAsia="Arial"/>
                  <w:szCs w:val="24"/>
                </w:rPr>
                <w:t>R0520</w:t>
              </w:r>
            </w:ins>
            <w:del w:id="81" w:author="Katleho Makoko" w:date="2025-04-22T11:34:00Z">
              <w:r w:rsidR="005A585D" w:rsidRPr="005A585D" w:rsidDel="00F60D31">
                <w:rPr>
                  <w:rFonts w:eastAsia="Arial"/>
                  <w:szCs w:val="24"/>
                </w:rPr>
                <w:delText>52</w:delText>
              </w:r>
            </w:del>
          </w:p>
        </w:tc>
        <w:tc>
          <w:tcPr>
            <w:tcW w:w="1701" w:type="dxa"/>
            <w:shd w:val="clear" w:color="auto" w:fill="auto"/>
          </w:tcPr>
          <w:p w14:paraId="37C8A63C" w14:textId="128DDB1C" w:rsidR="005A585D" w:rsidRPr="005A585D" w:rsidRDefault="005A585D" w:rsidP="000F4E32">
            <w:pPr>
              <w:rPr>
                <w:rFonts w:eastAsia="Arial"/>
                <w:szCs w:val="24"/>
              </w:rPr>
            </w:pPr>
            <w:r w:rsidRPr="00405EC7">
              <w:rPr>
                <w:rFonts w:eastAsia="Arial"/>
                <w:szCs w:val="24"/>
              </w:rPr>
              <w:t>Impact of parallel rate shock on forecast net interest income</w:t>
            </w:r>
          </w:p>
        </w:tc>
        <w:tc>
          <w:tcPr>
            <w:tcW w:w="5811" w:type="dxa"/>
          </w:tcPr>
          <w:p w14:paraId="279E23B1" w14:textId="6C9BD433" w:rsidR="005A585D" w:rsidRPr="005A585D" w:rsidRDefault="005A585D" w:rsidP="000F4E32">
            <w:pPr>
              <w:jc w:val="both"/>
              <w:rPr>
                <w:rFonts w:eastAsia="Arial"/>
                <w:szCs w:val="24"/>
              </w:rPr>
            </w:pPr>
            <w:r w:rsidRPr="005A585D">
              <w:rPr>
                <w:rFonts w:eastAsia="Arial"/>
                <w:szCs w:val="24"/>
              </w:rPr>
              <w:t xml:space="preserve">Based on the relevant amounts reported in items </w:t>
            </w:r>
            <w:ins w:id="82" w:author="Katleho Makoko" w:date="2025-04-22T11:41:00Z">
              <w:r w:rsidR="00523DC5" w:rsidRPr="00523DC5">
                <w:rPr>
                  <w:rFonts w:eastAsia="Arial"/>
                  <w:szCs w:val="24"/>
                </w:rPr>
                <w:t>R0470</w:t>
              </w:r>
            </w:ins>
            <w:del w:id="83" w:author="Katleho Makoko" w:date="2025-04-22T11:41:00Z">
              <w:r w:rsidRPr="005A585D" w:rsidDel="00523DC5">
                <w:rPr>
                  <w:rFonts w:eastAsia="Arial"/>
                  <w:szCs w:val="24"/>
                </w:rPr>
                <w:delText>47</w:delText>
              </w:r>
            </w:del>
            <w:r w:rsidRPr="005A585D">
              <w:rPr>
                <w:rFonts w:eastAsia="Arial"/>
                <w:szCs w:val="24"/>
              </w:rPr>
              <w:t xml:space="preserve"> and </w:t>
            </w:r>
            <w:ins w:id="84" w:author="Katleho Makoko" w:date="2025-04-22T11:41:00Z">
              <w:r w:rsidR="003D2DF4" w:rsidRPr="003D2DF4">
                <w:rPr>
                  <w:rFonts w:eastAsia="Arial"/>
                  <w:szCs w:val="24"/>
                </w:rPr>
                <w:t>R0480</w:t>
              </w:r>
            </w:ins>
            <w:del w:id="85" w:author="Katleho Makoko" w:date="2025-04-22T11:41:00Z">
              <w:r w:rsidRPr="005A585D" w:rsidDel="003D2DF4">
                <w:rPr>
                  <w:rFonts w:eastAsia="Arial"/>
                  <w:szCs w:val="24"/>
                </w:rPr>
                <w:delText>48</w:delText>
              </w:r>
            </w:del>
            <w:r w:rsidRPr="005A585D">
              <w:rPr>
                <w:rFonts w:eastAsia="Arial"/>
                <w:szCs w:val="24"/>
              </w:rPr>
              <w:t>, the reporting bank shall express the relevant impact of a rate change on its net interest income as a percentage of the bank's forecast net interest income for the twelve months following the reporting month.</w:t>
            </w:r>
          </w:p>
        </w:tc>
      </w:tr>
      <w:tr w:rsidR="005A585D" w:rsidRPr="005A585D" w14:paraId="3A161F61" w14:textId="77777777" w:rsidTr="002E763F">
        <w:trPr>
          <w:trHeight w:val="39"/>
        </w:trPr>
        <w:tc>
          <w:tcPr>
            <w:tcW w:w="1276" w:type="dxa"/>
          </w:tcPr>
          <w:p w14:paraId="433FAFB2" w14:textId="1005ACE0" w:rsidR="005A585D" w:rsidRPr="005A585D" w:rsidRDefault="00F60D31" w:rsidP="000F4E32">
            <w:pPr>
              <w:rPr>
                <w:rFonts w:eastAsia="Arial"/>
                <w:szCs w:val="24"/>
              </w:rPr>
            </w:pPr>
            <w:ins w:id="86" w:author="Katleho Makoko" w:date="2025-04-22T11:34:00Z">
              <w:r w:rsidRPr="00F60D31">
                <w:rPr>
                  <w:rFonts w:eastAsia="Arial"/>
                  <w:szCs w:val="24"/>
                </w:rPr>
                <w:t>R0530</w:t>
              </w:r>
            </w:ins>
            <w:del w:id="87" w:author="Katleho Makoko" w:date="2025-04-22T11:34:00Z">
              <w:r w:rsidR="005A585D" w:rsidRPr="005A585D" w:rsidDel="00F60D31">
                <w:rPr>
                  <w:rFonts w:eastAsia="Arial"/>
                  <w:szCs w:val="24"/>
                </w:rPr>
                <w:delText>53</w:delText>
              </w:r>
            </w:del>
          </w:p>
        </w:tc>
        <w:tc>
          <w:tcPr>
            <w:tcW w:w="1701" w:type="dxa"/>
          </w:tcPr>
          <w:p w14:paraId="7D442A95" w14:textId="77777777" w:rsidR="005A585D" w:rsidRPr="005A585D" w:rsidRDefault="005A585D" w:rsidP="000F4E32">
            <w:pPr>
              <w:rPr>
                <w:rFonts w:eastAsia="Arial"/>
                <w:szCs w:val="24"/>
              </w:rPr>
            </w:pPr>
            <w:r w:rsidRPr="005A585D">
              <w:rPr>
                <w:rFonts w:eastAsia="Arial"/>
                <w:szCs w:val="24"/>
              </w:rPr>
              <w:t>Impact of adverse correlated risk shock</w:t>
            </w:r>
          </w:p>
        </w:tc>
        <w:tc>
          <w:tcPr>
            <w:tcW w:w="5811" w:type="dxa"/>
          </w:tcPr>
          <w:p w14:paraId="3B229E0D" w14:textId="77777777" w:rsidR="005A585D" w:rsidRPr="005A585D" w:rsidRDefault="005A585D" w:rsidP="000F4E32">
            <w:pPr>
              <w:jc w:val="both"/>
              <w:rPr>
                <w:rFonts w:eastAsia="Arial"/>
                <w:szCs w:val="24"/>
              </w:rPr>
            </w:pPr>
            <w:r w:rsidRPr="005A585D">
              <w:rPr>
                <w:rFonts w:eastAsia="Arial"/>
                <w:szCs w:val="24"/>
              </w:rPr>
              <w:t>These items shall reflect the expected impact on net interest income over 12 months of an unchanged prime interest rate but an adverse movement of 100bps or such further currency-specific absolute shocks as may be directed in writing by the Authority in the call rate or any applicable specified benchmark rate.</w:t>
            </w:r>
          </w:p>
        </w:tc>
      </w:tr>
      <w:tr w:rsidR="005A585D" w:rsidRPr="005A585D" w14:paraId="73F707AA" w14:textId="77777777" w:rsidTr="002E763F">
        <w:trPr>
          <w:trHeight w:val="1161"/>
        </w:trPr>
        <w:tc>
          <w:tcPr>
            <w:tcW w:w="1276" w:type="dxa"/>
          </w:tcPr>
          <w:p w14:paraId="7DBEB117" w14:textId="39C85012" w:rsidR="005A585D" w:rsidRPr="005A585D" w:rsidRDefault="008356F7" w:rsidP="000F4E32">
            <w:pPr>
              <w:rPr>
                <w:rFonts w:eastAsia="Arial"/>
                <w:szCs w:val="24"/>
              </w:rPr>
            </w:pPr>
            <w:ins w:id="88" w:author="Katleho Makoko" w:date="2025-04-22T11:35:00Z">
              <w:r w:rsidRPr="008356F7">
                <w:rPr>
                  <w:rFonts w:eastAsia="Arial"/>
                  <w:szCs w:val="24"/>
                </w:rPr>
                <w:t>R0540</w:t>
              </w:r>
            </w:ins>
            <w:del w:id="89" w:author="Katleho Makoko" w:date="2025-04-22T11:35:00Z">
              <w:r w:rsidR="005A585D" w:rsidRPr="005A585D" w:rsidDel="008356F7">
                <w:rPr>
                  <w:rFonts w:eastAsia="Arial"/>
                  <w:szCs w:val="24"/>
                </w:rPr>
                <w:delText>54</w:delText>
              </w:r>
            </w:del>
            <w:r w:rsidR="005A585D" w:rsidRPr="005A585D">
              <w:rPr>
                <w:rFonts w:eastAsia="Arial"/>
                <w:szCs w:val="24"/>
              </w:rPr>
              <w:t xml:space="preserve"> to </w:t>
            </w:r>
            <w:ins w:id="90" w:author="Katleho Makoko" w:date="2025-04-22T11:35:00Z">
              <w:r w:rsidRPr="008356F7">
                <w:rPr>
                  <w:rFonts w:eastAsia="Arial"/>
                  <w:szCs w:val="24"/>
                </w:rPr>
                <w:t>R0550</w:t>
              </w:r>
            </w:ins>
            <w:del w:id="91" w:author="Katleho Makoko" w:date="2025-04-22T11:35:00Z">
              <w:r w:rsidR="005A585D" w:rsidRPr="005A585D" w:rsidDel="008356F7">
                <w:rPr>
                  <w:rFonts w:eastAsia="Arial"/>
                  <w:szCs w:val="24"/>
                </w:rPr>
                <w:delText>55</w:delText>
              </w:r>
            </w:del>
          </w:p>
        </w:tc>
        <w:tc>
          <w:tcPr>
            <w:tcW w:w="1701" w:type="dxa"/>
          </w:tcPr>
          <w:p w14:paraId="179CABEE" w14:textId="77777777" w:rsidR="005A585D" w:rsidRPr="005A585D" w:rsidRDefault="005A585D" w:rsidP="000F4E32">
            <w:pPr>
              <w:rPr>
                <w:rFonts w:eastAsia="Arial"/>
                <w:szCs w:val="24"/>
              </w:rPr>
            </w:pPr>
            <w:r w:rsidRPr="005A585D">
              <w:rPr>
                <w:rFonts w:eastAsia="Arial"/>
                <w:szCs w:val="24"/>
              </w:rPr>
              <w:t>Impact of adverse correlated risk shock</w:t>
            </w:r>
          </w:p>
        </w:tc>
        <w:tc>
          <w:tcPr>
            <w:tcW w:w="5811" w:type="dxa"/>
          </w:tcPr>
          <w:p w14:paraId="707C8494" w14:textId="122F396D" w:rsidR="005A585D" w:rsidRPr="005A585D" w:rsidRDefault="005A585D" w:rsidP="000F4E32">
            <w:pPr>
              <w:jc w:val="both"/>
              <w:rPr>
                <w:rFonts w:eastAsia="Arial"/>
                <w:szCs w:val="24"/>
              </w:rPr>
            </w:pPr>
            <w:r w:rsidRPr="005A585D">
              <w:rPr>
                <w:rFonts w:eastAsia="Arial"/>
                <w:szCs w:val="24"/>
              </w:rPr>
              <w:t>In accordance with the requirements specified in the form BA</w:t>
            </w:r>
            <w:r w:rsidR="004243DE">
              <w:rPr>
                <w:rFonts w:eastAsia="Arial"/>
                <w:szCs w:val="24"/>
              </w:rPr>
              <w:t xml:space="preserve"> </w:t>
            </w:r>
            <w:r w:rsidRPr="005A585D">
              <w:rPr>
                <w:rFonts w:eastAsia="Arial"/>
                <w:szCs w:val="24"/>
              </w:rPr>
              <w:t>330, these items shall reflect the relevant required aggregate amounts related to an adverse correlated rate shock.</w:t>
            </w:r>
          </w:p>
        </w:tc>
      </w:tr>
      <w:tr w:rsidR="005A585D" w:rsidRPr="005A585D" w14:paraId="0E80F18B" w14:textId="77777777" w:rsidTr="002E763F">
        <w:trPr>
          <w:trHeight w:val="2526"/>
        </w:trPr>
        <w:tc>
          <w:tcPr>
            <w:tcW w:w="1276" w:type="dxa"/>
          </w:tcPr>
          <w:p w14:paraId="66EE0628" w14:textId="20C18BD4" w:rsidR="005A585D" w:rsidRPr="005A585D" w:rsidRDefault="0040073B" w:rsidP="000F4E32">
            <w:pPr>
              <w:rPr>
                <w:rFonts w:eastAsia="Arial"/>
                <w:szCs w:val="24"/>
              </w:rPr>
            </w:pPr>
            <w:ins w:id="92" w:author="Katleho Makoko" w:date="2025-04-22T11:36:00Z">
              <w:r w:rsidRPr="0040073B">
                <w:rPr>
                  <w:rFonts w:eastAsia="Arial"/>
                  <w:szCs w:val="24"/>
                </w:rPr>
                <w:t>R0540</w:t>
              </w:r>
            </w:ins>
            <w:del w:id="93" w:author="Katleho Makoko" w:date="2025-04-22T11:36:00Z">
              <w:r w:rsidR="005A585D" w:rsidRPr="005A585D" w:rsidDel="0040073B">
                <w:rPr>
                  <w:rFonts w:eastAsia="Arial"/>
                  <w:szCs w:val="24"/>
                </w:rPr>
                <w:delText>54</w:delText>
              </w:r>
            </w:del>
          </w:p>
        </w:tc>
        <w:tc>
          <w:tcPr>
            <w:tcW w:w="1701" w:type="dxa"/>
          </w:tcPr>
          <w:p w14:paraId="546F210B" w14:textId="77777777" w:rsidR="005A585D" w:rsidRPr="005A585D" w:rsidRDefault="005A585D" w:rsidP="000F4E32">
            <w:pPr>
              <w:rPr>
                <w:rFonts w:eastAsia="Arial"/>
                <w:szCs w:val="24"/>
              </w:rPr>
            </w:pPr>
            <w:r w:rsidRPr="005A585D">
              <w:rPr>
                <w:rFonts w:eastAsia="Arial"/>
                <w:szCs w:val="24"/>
              </w:rPr>
              <w:t>NII Impact of bank-specific rate shock</w:t>
            </w:r>
          </w:p>
        </w:tc>
        <w:tc>
          <w:tcPr>
            <w:tcW w:w="5811" w:type="dxa"/>
          </w:tcPr>
          <w:p w14:paraId="46538E25" w14:textId="77777777" w:rsidR="005A585D" w:rsidRPr="005A585D" w:rsidRDefault="005A585D" w:rsidP="000F4E32">
            <w:pPr>
              <w:jc w:val="both"/>
              <w:rPr>
                <w:rFonts w:eastAsia="Arial"/>
                <w:szCs w:val="24"/>
              </w:rPr>
            </w:pPr>
            <w:r w:rsidRPr="005A585D">
              <w:rPr>
                <w:rFonts w:eastAsia="Arial"/>
                <w:szCs w:val="24"/>
              </w:rPr>
              <w:t>These items shall reflect the relevant required NII Impact of a bank-specific rate shock derived from the bank's own internally formulated scenario for adverse correlated moves in rates, provided that, when requested in writing by the Authority, the bank shall submit in writing to the Authority all relevant required information regarding the assumptions and yield curve shifts used in the calculation of the relevant reported amount.</w:t>
            </w:r>
          </w:p>
        </w:tc>
      </w:tr>
      <w:tr w:rsidR="005A585D" w:rsidRPr="005A585D" w14:paraId="4C0E0E82" w14:textId="77777777" w:rsidTr="002E763F">
        <w:trPr>
          <w:trHeight w:val="1655"/>
        </w:trPr>
        <w:tc>
          <w:tcPr>
            <w:tcW w:w="1276" w:type="dxa"/>
          </w:tcPr>
          <w:p w14:paraId="03BF1BA5" w14:textId="36A7312F" w:rsidR="005A585D" w:rsidRPr="005A585D" w:rsidRDefault="00304149" w:rsidP="000F4E32">
            <w:pPr>
              <w:rPr>
                <w:rFonts w:eastAsia="Arial"/>
                <w:szCs w:val="24"/>
              </w:rPr>
            </w:pPr>
            <w:ins w:id="94" w:author="Katleho Makoko" w:date="2025-04-22T11:36:00Z">
              <w:r w:rsidRPr="00304149">
                <w:rPr>
                  <w:rFonts w:eastAsia="Arial"/>
                  <w:szCs w:val="24"/>
                </w:rPr>
                <w:lastRenderedPageBreak/>
                <w:t>R0550</w:t>
              </w:r>
            </w:ins>
            <w:del w:id="95" w:author="Katleho Makoko" w:date="2025-04-22T11:36:00Z">
              <w:r w:rsidR="005A585D" w:rsidRPr="005A585D" w:rsidDel="00304149">
                <w:rPr>
                  <w:rFonts w:eastAsia="Arial"/>
                  <w:szCs w:val="24"/>
                </w:rPr>
                <w:delText>55</w:delText>
              </w:r>
            </w:del>
          </w:p>
        </w:tc>
        <w:tc>
          <w:tcPr>
            <w:tcW w:w="1701" w:type="dxa"/>
          </w:tcPr>
          <w:p w14:paraId="55943A9E" w14:textId="77777777" w:rsidR="005A585D" w:rsidRPr="005A585D" w:rsidRDefault="005A585D" w:rsidP="000F4E32">
            <w:pPr>
              <w:rPr>
                <w:rFonts w:eastAsia="Arial"/>
                <w:szCs w:val="24"/>
              </w:rPr>
            </w:pPr>
            <w:r w:rsidRPr="005A585D">
              <w:rPr>
                <w:rFonts w:eastAsia="Arial"/>
                <w:szCs w:val="24"/>
              </w:rPr>
              <w:t>NII Impact of bank-specific rate shock for ZAR adverse correlated moves as a percentage of 12-month forecast NII</w:t>
            </w:r>
          </w:p>
        </w:tc>
        <w:tc>
          <w:tcPr>
            <w:tcW w:w="5811" w:type="dxa"/>
          </w:tcPr>
          <w:p w14:paraId="3299A9A6" w14:textId="10A48281" w:rsidR="005A585D" w:rsidRPr="005A585D" w:rsidRDefault="005A585D" w:rsidP="000F4E32">
            <w:pPr>
              <w:jc w:val="both"/>
              <w:rPr>
                <w:rFonts w:eastAsia="Arial"/>
                <w:szCs w:val="24"/>
              </w:rPr>
            </w:pPr>
            <w:r w:rsidRPr="005A585D">
              <w:rPr>
                <w:rFonts w:eastAsia="Arial"/>
                <w:szCs w:val="24"/>
              </w:rPr>
              <w:t>In accordance with the respective requirements specified in the form BA</w:t>
            </w:r>
            <w:r w:rsidR="004243DE">
              <w:rPr>
                <w:rFonts w:eastAsia="Arial"/>
                <w:szCs w:val="24"/>
              </w:rPr>
              <w:t xml:space="preserve"> </w:t>
            </w:r>
            <w:r w:rsidRPr="005A585D">
              <w:rPr>
                <w:rFonts w:eastAsia="Arial"/>
                <w:szCs w:val="24"/>
              </w:rPr>
              <w:t>330, this item shall reflect the expected impact of the bank-specific shock on the bank's 12-month forecast NII.</w:t>
            </w:r>
          </w:p>
        </w:tc>
      </w:tr>
      <w:tr w:rsidR="005A585D" w:rsidRPr="005A585D" w14:paraId="6CC5F107" w14:textId="77777777" w:rsidTr="002E763F">
        <w:trPr>
          <w:trHeight w:val="1958"/>
        </w:trPr>
        <w:tc>
          <w:tcPr>
            <w:tcW w:w="1276" w:type="dxa"/>
          </w:tcPr>
          <w:p w14:paraId="524F7CD3" w14:textId="41296F84" w:rsidR="005A585D" w:rsidRPr="005A585D" w:rsidRDefault="00304149" w:rsidP="000F4E32">
            <w:pPr>
              <w:rPr>
                <w:rFonts w:eastAsia="Arial"/>
                <w:szCs w:val="24"/>
              </w:rPr>
            </w:pPr>
            <w:ins w:id="96" w:author="Katleho Makoko" w:date="2025-04-22T11:37:00Z">
              <w:r w:rsidRPr="00304149">
                <w:rPr>
                  <w:rFonts w:eastAsia="Arial"/>
                  <w:szCs w:val="24"/>
                </w:rPr>
                <w:t>R0560</w:t>
              </w:r>
            </w:ins>
            <w:del w:id="97" w:author="Katleho Makoko" w:date="2025-04-22T11:37:00Z">
              <w:r w:rsidR="005A585D" w:rsidRPr="005A585D" w:rsidDel="00304149">
                <w:rPr>
                  <w:rFonts w:eastAsia="Arial"/>
                  <w:szCs w:val="24"/>
                </w:rPr>
                <w:delText>56</w:delText>
              </w:r>
            </w:del>
            <w:r w:rsidR="005A585D" w:rsidRPr="005A585D">
              <w:rPr>
                <w:rFonts w:eastAsia="Arial"/>
                <w:szCs w:val="24"/>
              </w:rPr>
              <w:t xml:space="preserve"> to </w:t>
            </w:r>
            <w:ins w:id="98" w:author="Katleho Makoko" w:date="2025-04-22T11:37:00Z">
              <w:r w:rsidRPr="00304149">
                <w:rPr>
                  <w:rFonts w:eastAsia="Arial"/>
                  <w:szCs w:val="24"/>
                </w:rPr>
                <w:t>R0660</w:t>
              </w:r>
            </w:ins>
            <w:del w:id="99" w:author="Katleho Makoko" w:date="2025-04-22T11:37:00Z">
              <w:r w:rsidR="005A585D" w:rsidRPr="005A585D" w:rsidDel="00304149">
                <w:rPr>
                  <w:rFonts w:eastAsia="Arial"/>
                  <w:szCs w:val="24"/>
                </w:rPr>
                <w:delText>66</w:delText>
              </w:r>
            </w:del>
          </w:p>
        </w:tc>
        <w:tc>
          <w:tcPr>
            <w:tcW w:w="1701" w:type="dxa"/>
          </w:tcPr>
          <w:p w14:paraId="4E747E32" w14:textId="77777777" w:rsidR="005A585D" w:rsidRPr="005A585D" w:rsidRDefault="005A585D" w:rsidP="000F4E32">
            <w:pPr>
              <w:rPr>
                <w:rFonts w:eastAsia="Arial"/>
                <w:szCs w:val="24"/>
              </w:rPr>
            </w:pPr>
            <w:proofErr w:type="spellStart"/>
            <w:r w:rsidRPr="005A585D">
              <w:rPr>
                <w:rFonts w:eastAsia="Arial"/>
                <w:szCs w:val="24"/>
              </w:rPr>
              <w:t>Behavioural</w:t>
            </w:r>
            <w:proofErr w:type="spellEnd"/>
            <w:r w:rsidRPr="005A585D">
              <w:rPr>
                <w:rFonts w:eastAsia="Arial"/>
                <w:szCs w:val="24"/>
              </w:rPr>
              <w:t xml:space="preserve"> interest rate sensitivity: banking</w:t>
            </w:r>
          </w:p>
          <w:p w14:paraId="661A324F" w14:textId="5C00DDEA" w:rsidR="005A585D" w:rsidRPr="005A585D" w:rsidRDefault="005A585D" w:rsidP="000F4E32">
            <w:pPr>
              <w:rPr>
                <w:rFonts w:eastAsia="Arial"/>
                <w:szCs w:val="24"/>
              </w:rPr>
            </w:pPr>
            <w:r w:rsidRPr="005A585D">
              <w:rPr>
                <w:rFonts w:eastAsia="Arial"/>
                <w:szCs w:val="24"/>
              </w:rPr>
              <w:t>book impact on NII</w:t>
            </w:r>
          </w:p>
        </w:tc>
        <w:tc>
          <w:tcPr>
            <w:tcW w:w="5811" w:type="dxa"/>
          </w:tcPr>
          <w:p w14:paraId="1608DAFE" w14:textId="2112FBA8" w:rsidR="005A585D" w:rsidRPr="005A585D" w:rsidRDefault="005A585D" w:rsidP="000F4E32">
            <w:pPr>
              <w:jc w:val="both"/>
              <w:rPr>
                <w:rFonts w:eastAsia="Arial"/>
                <w:szCs w:val="24"/>
              </w:rPr>
            </w:pPr>
            <w:r w:rsidRPr="005A585D">
              <w:rPr>
                <w:rFonts w:eastAsia="Arial"/>
                <w:szCs w:val="24"/>
              </w:rPr>
              <w:t xml:space="preserve">The bank shall apply the same corresponding line-item instructions specified herein before concerning the bank's contractual interest rate sensitivity: banking book impact on NII when the bank completes the relevant items specified in items </w:t>
            </w:r>
            <w:ins w:id="100" w:author="Katleho Makoko" w:date="2025-04-22T11:41:00Z">
              <w:r w:rsidR="00D773CB" w:rsidRPr="00D773CB">
                <w:rPr>
                  <w:rFonts w:eastAsia="Arial"/>
                  <w:szCs w:val="24"/>
                </w:rPr>
                <w:t>R0560</w:t>
              </w:r>
            </w:ins>
            <w:del w:id="101" w:author="Katleho Makoko" w:date="2025-04-22T11:41:00Z">
              <w:r w:rsidRPr="005A585D" w:rsidDel="00D773CB">
                <w:rPr>
                  <w:rFonts w:eastAsia="Arial"/>
                  <w:szCs w:val="24"/>
                </w:rPr>
                <w:delText>56</w:delText>
              </w:r>
            </w:del>
            <w:r w:rsidRPr="005A585D">
              <w:rPr>
                <w:rFonts w:eastAsia="Arial"/>
                <w:szCs w:val="24"/>
              </w:rPr>
              <w:t xml:space="preserve"> to </w:t>
            </w:r>
            <w:ins w:id="102" w:author="Katleho Makoko" w:date="2025-04-22T11:41:00Z">
              <w:r w:rsidR="00D773CB" w:rsidRPr="00D773CB">
                <w:rPr>
                  <w:rFonts w:eastAsia="Arial"/>
                  <w:szCs w:val="24"/>
                </w:rPr>
                <w:t>R0660</w:t>
              </w:r>
            </w:ins>
            <w:del w:id="103" w:author="Katleho Makoko" w:date="2025-04-22T11:41:00Z">
              <w:r w:rsidRPr="005A585D" w:rsidDel="00D773CB">
                <w:rPr>
                  <w:rFonts w:eastAsia="Arial"/>
                  <w:szCs w:val="24"/>
                </w:rPr>
                <w:delText>66</w:delText>
              </w:r>
            </w:del>
            <w:r w:rsidRPr="005A585D">
              <w:rPr>
                <w:rFonts w:eastAsia="Arial"/>
                <w:szCs w:val="24"/>
              </w:rPr>
              <w:t xml:space="preserve">, provided that the bank must apply its </w:t>
            </w:r>
            <w:proofErr w:type="spellStart"/>
            <w:r w:rsidRPr="005A585D">
              <w:rPr>
                <w:rFonts w:eastAsia="Arial"/>
                <w:szCs w:val="24"/>
              </w:rPr>
              <w:t>behavioural</w:t>
            </w:r>
            <w:proofErr w:type="spellEnd"/>
            <w:r w:rsidRPr="005A585D">
              <w:rPr>
                <w:rFonts w:eastAsia="Arial"/>
                <w:szCs w:val="24"/>
              </w:rPr>
              <w:t xml:space="preserve"> assumptions in respect of the relevant specified items.</w:t>
            </w:r>
          </w:p>
        </w:tc>
      </w:tr>
      <w:tr w:rsidR="005A585D" w:rsidRPr="005A585D" w14:paraId="7883A58D" w14:textId="77777777" w:rsidTr="002E763F">
        <w:trPr>
          <w:trHeight w:val="1655"/>
        </w:trPr>
        <w:tc>
          <w:tcPr>
            <w:tcW w:w="1276" w:type="dxa"/>
          </w:tcPr>
          <w:p w14:paraId="00BC8093" w14:textId="68B21B6F" w:rsidR="005A585D" w:rsidRPr="005A585D" w:rsidRDefault="00D75EF4" w:rsidP="000F4E32">
            <w:pPr>
              <w:rPr>
                <w:rFonts w:eastAsia="Arial"/>
                <w:szCs w:val="24"/>
              </w:rPr>
            </w:pPr>
            <w:ins w:id="104" w:author="Katleho Makoko" w:date="2025-04-22T11:37:00Z">
              <w:r w:rsidRPr="00D75EF4">
                <w:rPr>
                  <w:rFonts w:eastAsia="Arial"/>
                  <w:szCs w:val="24"/>
                </w:rPr>
                <w:t>R0670</w:t>
              </w:r>
            </w:ins>
            <w:del w:id="105" w:author="Katleho Makoko" w:date="2025-04-22T11:37:00Z">
              <w:r w:rsidR="005A585D" w:rsidRPr="005A585D" w:rsidDel="00D75EF4">
                <w:rPr>
                  <w:rFonts w:eastAsia="Arial"/>
                  <w:szCs w:val="24"/>
                </w:rPr>
                <w:delText>67</w:delText>
              </w:r>
            </w:del>
            <w:r w:rsidR="00091063">
              <w:rPr>
                <w:rFonts w:eastAsia="Arial"/>
                <w:szCs w:val="24"/>
              </w:rPr>
              <w:t xml:space="preserve"> and </w:t>
            </w:r>
            <w:ins w:id="106" w:author="Katleho Makoko" w:date="2025-04-22T11:37:00Z">
              <w:r w:rsidRPr="00D75EF4">
                <w:rPr>
                  <w:rFonts w:eastAsia="Arial"/>
                  <w:szCs w:val="24"/>
                </w:rPr>
                <w:t>R0770</w:t>
              </w:r>
            </w:ins>
            <w:del w:id="107" w:author="Katleho Makoko" w:date="2025-04-22T11:37:00Z">
              <w:r w:rsidR="00091063" w:rsidDel="00D75EF4">
                <w:rPr>
                  <w:rFonts w:eastAsia="Arial"/>
                  <w:szCs w:val="24"/>
                </w:rPr>
                <w:delText>77</w:delText>
              </w:r>
            </w:del>
          </w:p>
        </w:tc>
        <w:tc>
          <w:tcPr>
            <w:tcW w:w="1701" w:type="dxa"/>
          </w:tcPr>
          <w:p w14:paraId="5A9D3196" w14:textId="77777777" w:rsidR="005A585D" w:rsidRPr="005A585D" w:rsidRDefault="005A585D" w:rsidP="000F4E32">
            <w:pPr>
              <w:rPr>
                <w:rFonts w:eastAsia="Arial"/>
                <w:szCs w:val="24"/>
              </w:rPr>
            </w:pPr>
            <w:r w:rsidRPr="005A585D">
              <w:rPr>
                <w:rFonts w:eastAsia="Arial"/>
                <w:szCs w:val="24"/>
              </w:rPr>
              <w:t xml:space="preserve">Contractual and </w:t>
            </w:r>
            <w:proofErr w:type="spellStart"/>
            <w:r w:rsidRPr="005A585D">
              <w:rPr>
                <w:rFonts w:eastAsia="Arial"/>
                <w:szCs w:val="24"/>
              </w:rPr>
              <w:t>Behavioural</w:t>
            </w:r>
            <w:proofErr w:type="spellEnd"/>
            <w:r w:rsidRPr="005A585D">
              <w:rPr>
                <w:rFonts w:eastAsia="Arial"/>
                <w:szCs w:val="24"/>
              </w:rPr>
              <w:t xml:space="preserve"> Change in the economic value of equity: Total assets</w:t>
            </w:r>
          </w:p>
        </w:tc>
        <w:tc>
          <w:tcPr>
            <w:tcW w:w="5811" w:type="dxa"/>
          </w:tcPr>
          <w:p w14:paraId="5B842B72" w14:textId="60D64CAD" w:rsidR="005A585D" w:rsidRPr="005A585D" w:rsidRDefault="005A585D" w:rsidP="000F4E32">
            <w:pPr>
              <w:jc w:val="both"/>
              <w:rPr>
                <w:rFonts w:eastAsia="Arial"/>
                <w:szCs w:val="24"/>
              </w:rPr>
            </w:pPr>
            <w:r w:rsidRPr="005A585D">
              <w:rPr>
                <w:rFonts w:eastAsia="Arial"/>
                <w:szCs w:val="24"/>
              </w:rPr>
              <w:t>These items shall reflect the required aggregate cash flow amounts of all applicable rate</w:t>
            </w:r>
            <w:r w:rsidR="00B61EF0">
              <w:rPr>
                <w:rFonts w:eastAsia="Arial"/>
                <w:szCs w:val="24"/>
              </w:rPr>
              <w:t>-</w:t>
            </w:r>
            <w:r w:rsidRPr="005A585D">
              <w:rPr>
                <w:rFonts w:eastAsia="Arial"/>
                <w:szCs w:val="24"/>
              </w:rPr>
              <w:t>sensitive assets</w:t>
            </w:r>
            <w:r w:rsidR="00B61EF0">
              <w:rPr>
                <w:rFonts w:eastAsia="Arial"/>
                <w:szCs w:val="24"/>
              </w:rPr>
              <w:t xml:space="preserve"> as well as relevant derivative positions</w:t>
            </w:r>
            <w:r w:rsidRPr="005A585D">
              <w:rPr>
                <w:rFonts w:eastAsia="Arial"/>
                <w:szCs w:val="24"/>
              </w:rPr>
              <w:t>, including the respective aggregate amounts related to all applicable variable rates, fixed rates, benchmark rates and discretionary rate items.</w:t>
            </w:r>
          </w:p>
        </w:tc>
      </w:tr>
      <w:tr w:rsidR="005A585D" w:rsidRPr="005A585D" w14:paraId="6F5E18DB" w14:textId="77777777" w:rsidTr="002E763F">
        <w:trPr>
          <w:trHeight w:val="1125"/>
        </w:trPr>
        <w:tc>
          <w:tcPr>
            <w:tcW w:w="1276" w:type="dxa"/>
          </w:tcPr>
          <w:p w14:paraId="6D731D10" w14:textId="66010ECA" w:rsidR="005A585D" w:rsidRPr="005A585D" w:rsidRDefault="00D773CB" w:rsidP="000F4E32">
            <w:pPr>
              <w:rPr>
                <w:rFonts w:eastAsia="Arial"/>
                <w:szCs w:val="24"/>
              </w:rPr>
            </w:pPr>
            <w:ins w:id="108" w:author="Katleho Makoko" w:date="2025-04-22T11:42:00Z">
              <w:r w:rsidRPr="00D773CB">
                <w:rPr>
                  <w:rFonts w:eastAsia="Arial"/>
                  <w:szCs w:val="24"/>
                </w:rPr>
                <w:t>R0680</w:t>
              </w:r>
            </w:ins>
            <w:del w:id="109" w:author="Katleho Makoko" w:date="2025-04-22T11:42:00Z">
              <w:r w:rsidR="005A585D" w:rsidRPr="005A585D" w:rsidDel="00D773CB">
                <w:rPr>
                  <w:rFonts w:eastAsia="Arial"/>
                  <w:szCs w:val="24"/>
                </w:rPr>
                <w:delText>68</w:delText>
              </w:r>
            </w:del>
            <w:r w:rsidR="004954B6">
              <w:rPr>
                <w:rFonts w:eastAsia="Arial"/>
                <w:szCs w:val="24"/>
              </w:rPr>
              <w:t xml:space="preserve"> and </w:t>
            </w:r>
            <w:ins w:id="110" w:author="Katleho Makoko" w:date="2025-04-22T11:42:00Z">
              <w:r w:rsidR="002505B3" w:rsidRPr="002505B3">
                <w:rPr>
                  <w:rFonts w:eastAsia="Arial"/>
                  <w:szCs w:val="24"/>
                </w:rPr>
                <w:t>R0780</w:t>
              </w:r>
            </w:ins>
            <w:del w:id="111" w:author="Katleho Makoko" w:date="2025-04-22T11:42:00Z">
              <w:r w:rsidR="004954B6" w:rsidDel="002505B3">
                <w:rPr>
                  <w:rFonts w:eastAsia="Arial"/>
                  <w:szCs w:val="24"/>
                </w:rPr>
                <w:delText>78</w:delText>
              </w:r>
            </w:del>
          </w:p>
        </w:tc>
        <w:tc>
          <w:tcPr>
            <w:tcW w:w="1701" w:type="dxa"/>
          </w:tcPr>
          <w:p w14:paraId="742EDEFA" w14:textId="77777777" w:rsidR="005A585D" w:rsidRPr="005A585D" w:rsidRDefault="005A585D" w:rsidP="000F4E32">
            <w:pPr>
              <w:rPr>
                <w:rFonts w:eastAsia="Arial"/>
                <w:szCs w:val="24"/>
              </w:rPr>
            </w:pPr>
            <w:r w:rsidRPr="005A585D">
              <w:rPr>
                <w:rFonts w:eastAsia="Arial"/>
                <w:szCs w:val="24"/>
              </w:rPr>
              <w:t xml:space="preserve">Contractual and </w:t>
            </w:r>
            <w:proofErr w:type="spellStart"/>
            <w:r w:rsidRPr="005A585D">
              <w:rPr>
                <w:rFonts w:eastAsia="Arial"/>
                <w:szCs w:val="24"/>
              </w:rPr>
              <w:t>Behavioural</w:t>
            </w:r>
            <w:proofErr w:type="spellEnd"/>
            <w:r w:rsidRPr="005A585D">
              <w:rPr>
                <w:rFonts w:eastAsia="Arial"/>
                <w:szCs w:val="24"/>
              </w:rPr>
              <w:t xml:space="preserve"> Change in the economic value of equity: Total liabilities</w:t>
            </w:r>
          </w:p>
        </w:tc>
        <w:tc>
          <w:tcPr>
            <w:tcW w:w="5811" w:type="dxa"/>
          </w:tcPr>
          <w:p w14:paraId="6E46865B" w14:textId="2CF970E0" w:rsidR="005A585D" w:rsidRDefault="005A585D" w:rsidP="000F4E32">
            <w:pPr>
              <w:jc w:val="both"/>
              <w:rPr>
                <w:rFonts w:eastAsia="Arial"/>
                <w:szCs w:val="24"/>
              </w:rPr>
            </w:pPr>
            <w:r w:rsidRPr="005A585D">
              <w:rPr>
                <w:rFonts w:eastAsia="Arial"/>
                <w:szCs w:val="24"/>
              </w:rPr>
              <w:t>These items shall reflect the required aggregate cash flow amounts of all relevant rate-sensitive liabilities</w:t>
            </w:r>
            <w:r w:rsidR="004F0A52">
              <w:rPr>
                <w:rFonts w:eastAsia="Arial"/>
                <w:szCs w:val="24"/>
              </w:rPr>
              <w:t xml:space="preserve"> as well as relevant derivative positions</w:t>
            </w:r>
            <w:r w:rsidRPr="005A585D">
              <w:rPr>
                <w:rFonts w:eastAsia="Arial"/>
                <w:szCs w:val="24"/>
              </w:rPr>
              <w:t>, including the respective aggregate amounts related to-</w:t>
            </w:r>
          </w:p>
          <w:p w14:paraId="1315729C" w14:textId="77777777" w:rsidR="00C57FC6" w:rsidRPr="005A585D" w:rsidRDefault="00C57FC6" w:rsidP="000F4E32">
            <w:pPr>
              <w:jc w:val="both"/>
              <w:rPr>
                <w:rFonts w:eastAsia="Arial"/>
                <w:szCs w:val="24"/>
              </w:rPr>
            </w:pPr>
          </w:p>
          <w:p w14:paraId="066EBE18" w14:textId="38DA898A" w:rsidR="005A585D" w:rsidRDefault="005A585D" w:rsidP="000F4E32">
            <w:pPr>
              <w:jc w:val="both"/>
              <w:rPr>
                <w:rFonts w:eastAsia="Arial"/>
                <w:szCs w:val="24"/>
              </w:rPr>
            </w:pPr>
            <w:r w:rsidRPr="005A585D">
              <w:rPr>
                <w:rFonts w:eastAsia="Arial"/>
                <w:szCs w:val="24"/>
              </w:rPr>
              <w:t>(a) all relevant variable rate, fixed rate, benchmark rate and discretionary rate items; and</w:t>
            </w:r>
          </w:p>
          <w:p w14:paraId="32DB35D2" w14:textId="77777777" w:rsidR="00C57FC6" w:rsidRPr="005A585D" w:rsidRDefault="00C57FC6" w:rsidP="000F4E32">
            <w:pPr>
              <w:jc w:val="both"/>
              <w:rPr>
                <w:rFonts w:eastAsia="Arial"/>
                <w:szCs w:val="24"/>
              </w:rPr>
            </w:pPr>
          </w:p>
          <w:p w14:paraId="617F654D" w14:textId="77777777" w:rsidR="005A585D" w:rsidRPr="005A585D" w:rsidRDefault="005A585D" w:rsidP="000F4E32">
            <w:pPr>
              <w:jc w:val="both"/>
              <w:rPr>
                <w:rFonts w:eastAsia="Arial"/>
                <w:szCs w:val="24"/>
              </w:rPr>
            </w:pPr>
            <w:r w:rsidRPr="005A585D">
              <w:rPr>
                <w:rFonts w:eastAsia="Arial"/>
                <w:szCs w:val="24"/>
              </w:rPr>
              <w:t>(b) the relevant net funding to/from the bank's trading and banking books.</w:t>
            </w:r>
          </w:p>
        </w:tc>
      </w:tr>
      <w:tr w:rsidR="005A585D" w:rsidRPr="005A585D" w14:paraId="4E706A6F" w14:textId="77777777" w:rsidTr="002E763F">
        <w:trPr>
          <w:trHeight w:val="1835"/>
        </w:trPr>
        <w:tc>
          <w:tcPr>
            <w:tcW w:w="1276" w:type="dxa"/>
          </w:tcPr>
          <w:p w14:paraId="07EC7A41" w14:textId="6763FCF2" w:rsidR="005A585D" w:rsidRPr="005A585D" w:rsidRDefault="002505B3" w:rsidP="000F4E32">
            <w:pPr>
              <w:rPr>
                <w:rFonts w:eastAsia="Arial"/>
                <w:szCs w:val="24"/>
              </w:rPr>
            </w:pPr>
            <w:ins w:id="112" w:author="Katleho Makoko" w:date="2025-04-22T11:42:00Z">
              <w:r w:rsidRPr="002505B3">
                <w:rPr>
                  <w:rFonts w:eastAsia="Arial"/>
                  <w:szCs w:val="24"/>
                </w:rPr>
                <w:t>R0690</w:t>
              </w:r>
            </w:ins>
            <w:del w:id="113" w:author="Katleho Makoko" w:date="2025-04-22T11:42:00Z">
              <w:r w:rsidR="005A585D" w:rsidRPr="005A585D" w:rsidDel="002505B3">
                <w:rPr>
                  <w:rFonts w:eastAsia="Arial"/>
                  <w:szCs w:val="24"/>
                </w:rPr>
                <w:delText>69</w:delText>
              </w:r>
            </w:del>
            <w:r w:rsidR="00AA213C">
              <w:rPr>
                <w:rFonts w:eastAsia="Arial"/>
                <w:szCs w:val="24"/>
              </w:rPr>
              <w:t xml:space="preserve"> and </w:t>
            </w:r>
            <w:ins w:id="114" w:author="Katleho Makoko" w:date="2025-04-22T11:42:00Z">
              <w:r w:rsidRPr="002505B3">
                <w:rPr>
                  <w:rFonts w:eastAsia="Arial"/>
                  <w:szCs w:val="24"/>
                </w:rPr>
                <w:t>R0790</w:t>
              </w:r>
            </w:ins>
            <w:del w:id="115" w:author="Katleho Makoko" w:date="2025-04-22T11:42:00Z">
              <w:r w:rsidR="00AA213C" w:rsidDel="002505B3">
                <w:rPr>
                  <w:rFonts w:eastAsia="Arial"/>
                  <w:szCs w:val="24"/>
                </w:rPr>
                <w:delText>79</w:delText>
              </w:r>
            </w:del>
          </w:p>
        </w:tc>
        <w:tc>
          <w:tcPr>
            <w:tcW w:w="1701" w:type="dxa"/>
          </w:tcPr>
          <w:p w14:paraId="161ACA49" w14:textId="77777777" w:rsidR="005A585D" w:rsidRPr="005A585D" w:rsidRDefault="005A585D" w:rsidP="000F4E32">
            <w:pPr>
              <w:rPr>
                <w:rFonts w:eastAsia="Arial"/>
                <w:szCs w:val="24"/>
              </w:rPr>
            </w:pPr>
            <w:r w:rsidRPr="005A585D">
              <w:rPr>
                <w:rFonts w:eastAsia="Arial"/>
                <w:szCs w:val="24"/>
              </w:rPr>
              <w:t xml:space="preserve">Contractual and </w:t>
            </w:r>
            <w:proofErr w:type="spellStart"/>
            <w:r w:rsidRPr="005A585D">
              <w:rPr>
                <w:rFonts w:eastAsia="Arial"/>
                <w:szCs w:val="24"/>
              </w:rPr>
              <w:t>Behavioural</w:t>
            </w:r>
            <w:proofErr w:type="spellEnd"/>
            <w:r w:rsidRPr="005A585D">
              <w:rPr>
                <w:rFonts w:eastAsia="Arial"/>
                <w:szCs w:val="24"/>
              </w:rPr>
              <w:t xml:space="preserve"> Change in the economic value of equity: Net gap</w:t>
            </w:r>
          </w:p>
        </w:tc>
        <w:tc>
          <w:tcPr>
            <w:tcW w:w="5811" w:type="dxa"/>
          </w:tcPr>
          <w:p w14:paraId="1CCF0E9D" w14:textId="77777777" w:rsidR="005A585D" w:rsidRPr="005A585D" w:rsidRDefault="005A585D" w:rsidP="000F4E32">
            <w:pPr>
              <w:jc w:val="both"/>
              <w:rPr>
                <w:rFonts w:eastAsia="Arial"/>
                <w:szCs w:val="24"/>
              </w:rPr>
            </w:pPr>
            <w:r w:rsidRPr="005A585D">
              <w:rPr>
                <w:rFonts w:eastAsia="Arial"/>
                <w:szCs w:val="24"/>
              </w:rPr>
              <w:t>This item shall reflect the difference between the repricing cash flows of assets and liabilities.</w:t>
            </w:r>
          </w:p>
        </w:tc>
      </w:tr>
      <w:tr w:rsidR="005A585D" w:rsidRPr="005A585D" w14:paraId="074F8F3E" w14:textId="77777777" w:rsidTr="002E763F">
        <w:trPr>
          <w:trHeight w:val="1266"/>
        </w:trPr>
        <w:tc>
          <w:tcPr>
            <w:tcW w:w="1276" w:type="dxa"/>
          </w:tcPr>
          <w:p w14:paraId="49B01684" w14:textId="58E368E9" w:rsidR="005A585D" w:rsidRPr="005A585D" w:rsidRDefault="00556B85" w:rsidP="000F4E32">
            <w:pPr>
              <w:rPr>
                <w:rFonts w:eastAsia="Arial"/>
                <w:szCs w:val="24"/>
              </w:rPr>
            </w:pPr>
            <w:ins w:id="116" w:author="Katleho Makoko" w:date="2025-04-22T11:43:00Z">
              <w:r w:rsidRPr="00556B85">
                <w:rPr>
                  <w:rFonts w:eastAsia="Arial"/>
                  <w:szCs w:val="24"/>
                </w:rPr>
                <w:t>R0700</w:t>
              </w:r>
            </w:ins>
            <w:del w:id="117" w:author="Katleho Makoko" w:date="2025-04-22T11:43:00Z">
              <w:r w:rsidR="005A585D" w:rsidRPr="005A585D" w:rsidDel="00556B85">
                <w:rPr>
                  <w:rFonts w:eastAsia="Arial"/>
                  <w:szCs w:val="24"/>
                </w:rPr>
                <w:delText>70</w:delText>
              </w:r>
            </w:del>
            <w:r w:rsidR="00247B64">
              <w:rPr>
                <w:rFonts w:eastAsia="Arial"/>
                <w:szCs w:val="24"/>
              </w:rPr>
              <w:t xml:space="preserve"> and </w:t>
            </w:r>
            <w:ins w:id="118" w:author="Katleho Makoko" w:date="2025-04-22T11:43:00Z">
              <w:r w:rsidRPr="00556B85">
                <w:rPr>
                  <w:rFonts w:eastAsia="Arial"/>
                  <w:szCs w:val="24"/>
                </w:rPr>
                <w:t>R0800</w:t>
              </w:r>
            </w:ins>
            <w:del w:id="119" w:author="Katleho Makoko" w:date="2025-04-22T11:43:00Z">
              <w:r w:rsidR="00247B64" w:rsidDel="00556B85">
                <w:rPr>
                  <w:rFonts w:eastAsia="Arial"/>
                  <w:szCs w:val="24"/>
                </w:rPr>
                <w:delText>80</w:delText>
              </w:r>
            </w:del>
          </w:p>
        </w:tc>
        <w:tc>
          <w:tcPr>
            <w:tcW w:w="1701" w:type="dxa"/>
          </w:tcPr>
          <w:p w14:paraId="035C98E7" w14:textId="77777777" w:rsidR="005A585D" w:rsidRPr="005A585D" w:rsidRDefault="005A585D" w:rsidP="000F4E32">
            <w:pPr>
              <w:rPr>
                <w:rFonts w:eastAsia="Arial"/>
                <w:szCs w:val="24"/>
              </w:rPr>
            </w:pPr>
            <w:r w:rsidRPr="005A585D">
              <w:rPr>
                <w:rFonts w:eastAsia="Arial"/>
                <w:szCs w:val="24"/>
              </w:rPr>
              <w:t xml:space="preserve">Contractual and </w:t>
            </w:r>
            <w:proofErr w:type="spellStart"/>
            <w:r w:rsidRPr="005A585D">
              <w:rPr>
                <w:rFonts w:eastAsia="Arial"/>
                <w:szCs w:val="24"/>
              </w:rPr>
              <w:t>Behavioural</w:t>
            </w:r>
            <w:proofErr w:type="spellEnd"/>
            <w:r w:rsidRPr="005A585D">
              <w:rPr>
                <w:rFonts w:eastAsia="Arial"/>
                <w:szCs w:val="24"/>
              </w:rPr>
              <w:t xml:space="preserve"> Change in the economic value of equity: Base </w:t>
            </w:r>
            <w:r w:rsidRPr="005A585D">
              <w:rPr>
                <w:rFonts w:eastAsia="Arial"/>
                <w:szCs w:val="24"/>
              </w:rPr>
              <w:lastRenderedPageBreak/>
              <w:t>economic value of equity</w:t>
            </w:r>
          </w:p>
        </w:tc>
        <w:tc>
          <w:tcPr>
            <w:tcW w:w="5811" w:type="dxa"/>
          </w:tcPr>
          <w:p w14:paraId="69ADD451" w14:textId="2AD8A04A" w:rsidR="005A585D" w:rsidRDefault="005A585D" w:rsidP="000F4E32">
            <w:pPr>
              <w:jc w:val="both"/>
              <w:rPr>
                <w:rFonts w:eastAsia="Arial"/>
                <w:szCs w:val="24"/>
              </w:rPr>
            </w:pPr>
            <w:r w:rsidRPr="005A585D">
              <w:rPr>
                <w:rFonts w:eastAsia="Arial"/>
                <w:szCs w:val="24"/>
              </w:rPr>
              <w:lastRenderedPageBreak/>
              <w:t xml:space="preserve">(a) The starting point for an EVE sensitivity calculation is the static interest-rate gap report. In this scenario, the gaps in each time bucket are transformed into a net present value (NPV) by discounting using discount factors based on the level of interest rates. </w:t>
            </w:r>
          </w:p>
          <w:p w14:paraId="538A04F5" w14:textId="77777777" w:rsidR="00C57FC6" w:rsidRPr="005A585D" w:rsidRDefault="00C57FC6" w:rsidP="000F4E32">
            <w:pPr>
              <w:jc w:val="both"/>
              <w:rPr>
                <w:rFonts w:eastAsia="Arial"/>
                <w:szCs w:val="24"/>
              </w:rPr>
            </w:pPr>
          </w:p>
          <w:p w14:paraId="28500A7C" w14:textId="2D43F971" w:rsidR="005A585D" w:rsidRDefault="005A585D" w:rsidP="000F4E32">
            <w:pPr>
              <w:jc w:val="both"/>
              <w:rPr>
                <w:rFonts w:eastAsia="Arial"/>
                <w:szCs w:val="24"/>
              </w:rPr>
            </w:pPr>
            <w:r w:rsidRPr="005A585D">
              <w:rPr>
                <w:rFonts w:eastAsia="Arial"/>
                <w:szCs w:val="24"/>
              </w:rPr>
              <w:lastRenderedPageBreak/>
              <w:t xml:space="preserve">(b) The NPVs for each time bucket are then added to create a high-level estimate of the bank's economic value. </w:t>
            </w:r>
          </w:p>
          <w:p w14:paraId="23C51F52" w14:textId="77777777" w:rsidR="00C57FC6" w:rsidRPr="005A585D" w:rsidRDefault="00C57FC6" w:rsidP="000F4E32">
            <w:pPr>
              <w:jc w:val="both"/>
              <w:rPr>
                <w:rFonts w:eastAsia="Arial"/>
                <w:szCs w:val="24"/>
              </w:rPr>
            </w:pPr>
          </w:p>
          <w:p w14:paraId="4EB584DC" w14:textId="671B704D" w:rsidR="005A585D" w:rsidRDefault="005A585D" w:rsidP="000F4E32">
            <w:pPr>
              <w:jc w:val="both"/>
              <w:rPr>
                <w:rFonts w:eastAsia="Arial"/>
                <w:szCs w:val="24"/>
              </w:rPr>
            </w:pPr>
            <w:r w:rsidRPr="005A585D">
              <w:rPr>
                <w:rFonts w:eastAsia="Arial"/>
                <w:szCs w:val="24"/>
              </w:rPr>
              <w:t xml:space="preserve">(c) </w:t>
            </w:r>
            <w:r w:rsidR="00914820">
              <w:rPr>
                <w:rFonts w:eastAsia="Arial"/>
                <w:szCs w:val="24"/>
              </w:rPr>
              <w:t>T</w:t>
            </w:r>
            <w:r w:rsidRPr="005A585D">
              <w:rPr>
                <w:rFonts w:eastAsia="Arial"/>
                <w:szCs w:val="24"/>
              </w:rPr>
              <w:t>he tenor bucket to use for each asset and liability product for EVE calculation purposes is the interest-rate repricing tenor, not its expected life tenor.</w:t>
            </w:r>
          </w:p>
          <w:p w14:paraId="6B46B57F" w14:textId="77777777" w:rsidR="00C57FC6" w:rsidRPr="005A585D" w:rsidRDefault="00C57FC6" w:rsidP="000F4E32">
            <w:pPr>
              <w:jc w:val="both"/>
              <w:rPr>
                <w:rFonts w:eastAsia="Arial"/>
                <w:szCs w:val="24"/>
              </w:rPr>
            </w:pPr>
          </w:p>
          <w:p w14:paraId="24B6C922" w14:textId="1EA3E568" w:rsidR="005A585D" w:rsidRDefault="005A585D" w:rsidP="000F4E32">
            <w:pPr>
              <w:jc w:val="both"/>
              <w:rPr>
                <w:rFonts w:eastAsia="Arial"/>
                <w:szCs w:val="24"/>
              </w:rPr>
            </w:pPr>
            <w:r w:rsidRPr="005A585D">
              <w:rPr>
                <w:rFonts w:eastAsia="Arial"/>
                <w:szCs w:val="24"/>
              </w:rPr>
              <w:t>This item shall reflect the Base EVE (the net present value) as per discount factor rates applied in the discount curves table in the BA</w:t>
            </w:r>
            <w:r w:rsidR="004243DE">
              <w:rPr>
                <w:rFonts w:eastAsia="Arial"/>
                <w:szCs w:val="24"/>
              </w:rPr>
              <w:t xml:space="preserve"> </w:t>
            </w:r>
            <w:r w:rsidRPr="005A585D">
              <w:rPr>
                <w:rFonts w:eastAsia="Arial"/>
                <w:szCs w:val="24"/>
              </w:rPr>
              <w:t>330 form.</w:t>
            </w:r>
          </w:p>
          <w:p w14:paraId="7BCA5882" w14:textId="77777777" w:rsidR="00C57FC6" w:rsidRPr="005A585D" w:rsidRDefault="00C57FC6" w:rsidP="000F4E32">
            <w:pPr>
              <w:jc w:val="both"/>
              <w:rPr>
                <w:rFonts w:eastAsia="Arial"/>
                <w:szCs w:val="24"/>
              </w:rPr>
            </w:pPr>
          </w:p>
          <w:p w14:paraId="5734670F" w14:textId="42FA7D40" w:rsidR="005A585D" w:rsidRDefault="005A585D" w:rsidP="000F4E32">
            <w:pPr>
              <w:jc w:val="both"/>
              <w:rPr>
                <w:rFonts w:eastAsia="Arial"/>
                <w:szCs w:val="24"/>
              </w:rPr>
            </w:pPr>
            <w:r w:rsidRPr="005A585D">
              <w:rPr>
                <w:rFonts w:eastAsia="Arial"/>
                <w:szCs w:val="24"/>
              </w:rPr>
              <w:t>In accordance with the respective requirements specified in the form BA</w:t>
            </w:r>
            <w:r w:rsidR="004243DE">
              <w:rPr>
                <w:rFonts w:eastAsia="Arial"/>
                <w:szCs w:val="24"/>
              </w:rPr>
              <w:t xml:space="preserve"> </w:t>
            </w:r>
            <w:r w:rsidRPr="005A585D">
              <w:rPr>
                <w:rFonts w:eastAsia="Arial"/>
                <w:szCs w:val="24"/>
              </w:rPr>
              <w:t>330, this item shall reflect the bank's relevant base EVE amount for each time bucket, duly distinguishing between</w:t>
            </w:r>
            <w:r w:rsidR="00B612F0">
              <w:rPr>
                <w:rFonts w:eastAsia="Arial"/>
                <w:szCs w:val="24"/>
              </w:rPr>
              <w:t>:</w:t>
            </w:r>
          </w:p>
          <w:p w14:paraId="03F4E0DE" w14:textId="77777777" w:rsidR="00C57FC6" w:rsidRPr="005A585D" w:rsidRDefault="00C57FC6" w:rsidP="000F4E32">
            <w:pPr>
              <w:jc w:val="both"/>
              <w:rPr>
                <w:rFonts w:eastAsia="Arial"/>
                <w:szCs w:val="24"/>
              </w:rPr>
            </w:pPr>
          </w:p>
          <w:p w14:paraId="2F431381" w14:textId="052A570B" w:rsidR="005A585D" w:rsidRDefault="005A585D" w:rsidP="000F4E32">
            <w:pPr>
              <w:jc w:val="both"/>
              <w:rPr>
                <w:rFonts w:eastAsia="Arial"/>
                <w:szCs w:val="24"/>
              </w:rPr>
            </w:pPr>
            <w:r w:rsidRPr="005A585D">
              <w:rPr>
                <w:rFonts w:eastAsia="Arial"/>
                <w:szCs w:val="24"/>
              </w:rPr>
              <w:t>(a)</w:t>
            </w:r>
            <w:r w:rsidR="004E4776">
              <w:rPr>
                <w:rFonts w:eastAsia="Arial"/>
                <w:szCs w:val="24"/>
              </w:rPr>
              <w:t xml:space="preserve"> </w:t>
            </w:r>
            <w:r w:rsidRPr="005A585D">
              <w:rPr>
                <w:rFonts w:eastAsia="Arial"/>
                <w:szCs w:val="24"/>
              </w:rPr>
              <w:t>summed EVE amount that includes derivatives used or affecting the bank's EVE amount, whether tactical or structural; and</w:t>
            </w:r>
          </w:p>
          <w:p w14:paraId="53C26394" w14:textId="77777777" w:rsidR="00C57FC6" w:rsidRPr="005A585D" w:rsidRDefault="00C57FC6" w:rsidP="000F4E32">
            <w:pPr>
              <w:jc w:val="both"/>
              <w:rPr>
                <w:rFonts w:eastAsia="Arial"/>
                <w:szCs w:val="24"/>
              </w:rPr>
            </w:pPr>
          </w:p>
          <w:p w14:paraId="3B500153" w14:textId="27B3455F" w:rsidR="005A585D" w:rsidRPr="005A585D" w:rsidRDefault="005A585D" w:rsidP="000F4E32">
            <w:pPr>
              <w:jc w:val="both"/>
              <w:rPr>
                <w:rFonts w:eastAsia="Arial"/>
                <w:szCs w:val="24"/>
              </w:rPr>
            </w:pPr>
            <w:r w:rsidRPr="005A585D">
              <w:rPr>
                <w:rFonts w:eastAsia="Arial"/>
                <w:szCs w:val="24"/>
              </w:rPr>
              <w:t>(b)</w:t>
            </w:r>
            <w:r w:rsidR="004E4776">
              <w:rPr>
                <w:rFonts w:eastAsia="Arial"/>
                <w:szCs w:val="24"/>
              </w:rPr>
              <w:t xml:space="preserve"> </w:t>
            </w:r>
            <w:r w:rsidRPr="005A585D">
              <w:rPr>
                <w:rFonts w:eastAsia="Arial"/>
                <w:szCs w:val="24"/>
              </w:rPr>
              <w:t>summed EVE amount that excludes derivatives used or affecting the bank's EVE amount, whether tactical or structural.</w:t>
            </w:r>
          </w:p>
        </w:tc>
      </w:tr>
      <w:tr w:rsidR="005A585D" w:rsidRPr="005A585D" w14:paraId="1E212619" w14:textId="77777777" w:rsidTr="00E74EB7">
        <w:trPr>
          <w:trHeight w:val="1108"/>
        </w:trPr>
        <w:tc>
          <w:tcPr>
            <w:tcW w:w="1276" w:type="dxa"/>
          </w:tcPr>
          <w:p w14:paraId="1236F8F2" w14:textId="497B39C7" w:rsidR="005A585D" w:rsidRPr="005A585D" w:rsidRDefault="00C3786B" w:rsidP="000F4E32">
            <w:pPr>
              <w:rPr>
                <w:rFonts w:eastAsia="Arial"/>
                <w:szCs w:val="24"/>
              </w:rPr>
            </w:pPr>
            <w:ins w:id="120" w:author="Katleho Makoko" w:date="2025-04-22T11:43:00Z">
              <w:r w:rsidRPr="00C3786B">
                <w:rPr>
                  <w:rFonts w:eastAsia="Arial"/>
                  <w:szCs w:val="24"/>
                </w:rPr>
                <w:lastRenderedPageBreak/>
                <w:t>R0710</w:t>
              </w:r>
            </w:ins>
            <w:del w:id="121" w:author="Katleho Makoko" w:date="2025-04-22T11:43:00Z">
              <w:r w:rsidR="005A585D" w:rsidRPr="005A585D" w:rsidDel="00C3786B">
                <w:rPr>
                  <w:rFonts w:eastAsia="Arial"/>
                  <w:szCs w:val="24"/>
                </w:rPr>
                <w:delText>71</w:delText>
              </w:r>
            </w:del>
            <w:r w:rsidR="005A585D" w:rsidRPr="005A585D">
              <w:rPr>
                <w:rFonts w:eastAsia="Arial"/>
                <w:szCs w:val="24"/>
              </w:rPr>
              <w:t xml:space="preserve"> to </w:t>
            </w:r>
            <w:ins w:id="122" w:author="Katleho Makoko" w:date="2025-04-22T11:43:00Z">
              <w:r w:rsidRPr="00C3786B">
                <w:rPr>
                  <w:rFonts w:eastAsia="Arial"/>
                  <w:szCs w:val="24"/>
                </w:rPr>
                <w:t>R0760</w:t>
              </w:r>
            </w:ins>
            <w:del w:id="123" w:author="Katleho Makoko" w:date="2025-04-22T11:43:00Z">
              <w:r w:rsidR="005A585D" w:rsidRPr="005A585D" w:rsidDel="00C3786B">
                <w:rPr>
                  <w:rFonts w:eastAsia="Arial"/>
                  <w:szCs w:val="24"/>
                </w:rPr>
                <w:delText>76</w:delText>
              </w:r>
            </w:del>
          </w:p>
        </w:tc>
        <w:tc>
          <w:tcPr>
            <w:tcW w:w="1701" w:type="dxa"/>
          </w:tcPr>
          <w:p w14:paraId="61F910F6" w14:textId="77777777" w:rsidR="005A585D" w:rsidRPr="005A585D" w:rsidRDefault="005A585D" w:rsidP="000F4E32">
            <w:pPr>
              <w:rPr>
                <w:rFonts w:eastAsia="Arial"/>
                <w:szCs w:val="24"/>
              </w:rPr>
            </w:pPr>
            <w:r w:rsidRPr="005A585D">
              <w:rPr>
                <w:rFonts w:eastAsia="Arial"/>
                <w:szCs w:val="24"/>
              </w:rPr>
              <w:t>Contractual EVE sensitivity</w:t>
            </w:r>
          </w:p>
        </w:tc>
        <w:tc>
          <w:tcPr>
            <w:tcW w:w="5811" w:type="dxa"/>
          </w:tcPr>
          <w:p w14:paraId="2B0C9E49" w14:textId="1214CC9E" w:rsidR="005A585D" w:rsidRPr="005A585D" w:rsidRDefault="005A585D" w:rsidP="000F4E32">
            <w:pPr>
              <w:jc w:val="both"/>
              <w:rPr>
                <w:rFonts w:eastAsia="Arial"/>
                <w:szCs w:val="24"/>
              </w:rPr>
            </w:pPr>
            <w:r w:rsidRPr="005A585D">
              <w:rPr>
                <w:rFonts w:eastAsia="Arial"/>
                <w:szCs w:val="24"/>
              </w:rPr>
              <w:t>In accordance with the respective requirements specified in the form BA</w:t>
            </w:r>
            <w:r w:rsidR="004243DE">
              <w:rPr>
                <w:rFonts w:eastAsia="Arial"/>
                <w:szCs w:val="24"/>
              </w:rPr>
              <w:t xml:space="preserve"> </w:t>
            </w:r>
            <w:r w:rsidRPr="005A585D">
              <w:rPr>
                <w:rFonts w:eastAsia="Arial"/>
                <w:szCs w:val="24"/>
              </w:rPr>
              <w:t>330, these items shall reflect the impact of each relevant specified shock scenario relative to the bank's base EVE per time bucket.</w:t>
            </w:r>
          </w:p>
        </w:tc>
      </w:tr>
      <w:tr w:rsidR="005A585D" w:rsidRPr="005A585D" w14:paraId="614E8C41" w14:textId="77777777" w:rsidTr="002E763F">
        <w:trPr>
          <w:trHeight w:val="1185"/>
        </w:trPr>
        <w:tc>
          <w:tcPr>
            <w:tcW w:w="1276" w:type="dxa"/>
          </w:tcPr>
          <w:p w14:paraId="78BF3CCF" w14:textId="5BA9C82B" w:rsidR="005A585D" w:rsidRPr="005A585D" w:rsidRDefault="00C3786B" w:rsidP="000F4E32">
            <w:pPr>
              <w:rPr>
                <w:rFonts w:eastAsia="Arial"/>
                <w:szCs w:val="24"/>
              </w:rPr>
            </w:pPr>
            <w:ins w:id="124" w:author="Katleho Makoko" w:date="2025-04-22T11:44:00Z">
              <w:r w:rsidRPr="00C3786B">
                <w:rPr>
                  <w:rFonts w:eastAsia="Arial"/>
                  <w:szCs w:val="24"/>
                </w:rPr>
                <w:t>R0810</w:t>
              </w:r>
            </w:ins>
            <w:del w:id="125" w:author="Katleho Makoko" w:date="2025-04-22T11:44:00Z">
              <w:r w:rsidR="005A585D" w:rsidRPr="005A585D" w:rsidDel="00C3786B">
                <w:rPr>
                  <w:rFonts w:eastAsia="Arial"/>
                  <w:szCs w:val="24"/>
                </w:rPr>
                <w:delText>81</w:delText>
              </w:r>
            </w:del>
            <w:r w:rsidR="005A585D" w:rsidRPr="005A585D">
              <w:rPr>
                <w:rFonts w:eastAsia="Arial"/>
                <w:szCs w:val="24"/>
              </w:rPr>
              <w:t xml:space="preserve"> to </w:t>
            </w:r>
            <w:ins w:id="126" w:author="Katleho Makoko" w:date="2025-04-22T11:44:00Z">
              <w:r w:rsidR="002E0461" w:rsidRPr="002E0461">
                <w:rPr>
                  <w:rFonts w:eastAsia="Arial"/>
                  <w:szCs w:val="24"/>
                </w:rPr>
                <w:t>R0860</w:t>
              </w:r>
            </w:ins>
            <w:del w:id="127" w:author="Katleho Makoko" w:date="2025-04-22T11:44:00Z">
              <w:r w:rsidR="005A585D" w:rsidRPr="005A585D" w:rsidDel="002E0461">
                <w:rPr>
                  <w:rFonts w:eastAsia="Arial"/>
                  <w:szCs w:val="24"/>
                </w:rPr>
                <w:delText>86</w:delText>
              </w:r>
            </w:del>
          </w:p>
        </w:tc>
        <w:tc>
          <w:tcPr>
            <w:tcW w:w="1701" w:type="dxa"/>
          </w:tcPr>
          <w:p w14:paraId="5B8CC616" w14:textId="77777777" w:rsidR="005A585D" w:rsidRPr="005A585D" w:rsidRDefault="005A585D" w:rsidP="000F4E32">
            <w:pPr>
              <w:rPr>
                <w:rFonts w:eastAsia="Arial"/>
                <w:szCs w:val="24"/>
              </w:rPr>
            </w:pPr>
            <w:proofErr w:type="spellStart"/>
            <w:r w:rsidRPr="005A585D">
              <w:rPr>
                <w:rFonts w:eastAsia="Arial"/>
                <w:szCs w:val="24"/>
              </w:rPr>
              <w:t>Behavioural</w:t>
            </w:r>
            <w:proofErr w:type="spellEnd"/>
            <w:r w:rsidRPr="005A585D">
              <w:rPr>
                <w:rFonts w:eastAsia="Arial"/>
                <w:szCs w:val="24"/>
              </w:rPr>
              <w:t xml:space="preserve"> EVE sensitivity</w:t>
            </w:r>
          </w:p>
        </w:tc>
        <w:tc>
          <w:tcPr>
            <w:tcW w:w="5811" w:type="dxa"/>
          </w:tcPr>
          <w:p w14:paraId="4298219E" w14:textId="01E38FEB" w:rsidR="005A585D" w:rsidRPr="005A585D" w:rsidRDefault="005A585D" w:rsidP="000F4E32">
            <w:pPr>
              <w:jc w:val="both"/>
              <w:rPr>
                <w:rFonts w:eastAsia="Arial"/>
                <w:szCs w:val="24"/>
              </w:rPr>
            </w:pPr>
            <w:r w:rsidRPr="005A585D">
              <w:rPr>
                <w:rFonts w:eastAsia="Arial"/>
                <w:szCs w:val="24"/>
              </w:rPr>
              <w:t>In accordance with the respective requirements specified in the form BA</w:t>
            </w:r>
            <w:r w:rsidR="004243DE">
              <w:rPr>
                <w:rFonts w:eastAsia="Arial"/>
                <w:szCs w:val="24"/>
              </w:rPr>
              <w:t xml:space="preserve"> </w:t>
            </w:r>
            <w:r w:rsidRPr="005A585D">
              <w:rPr>
                <w:rFonts w:eastAsia="Arial"/>
                <w:szCs w:val="24"/>
              </w:rPr>
              <w:t>330, these items shall reflect the impact of each relevant specified shock scenario relative to the bank's base EVE per time bucket.</w:t>
            </w:r>
          </w:p>
        </w:tc>
      </w:tr>
      <w:tr w:rsidR="005A585D" w:rsidRPr="005A585D" w14:paraId="533D202E" w14:textId="77777777" w:rsidTr="002E763F">
        <w:trPr>
          <w:trHeight w:val="1655"/>
        </w:trPr>
        <w:tc>
          <w:tcPr>
            <w:tcW w:w="1276" w:type="dxa"/>
          </w:tcPr>
          <w:p w14:paraId="1D677BFF" w14:textId="028A6B06" w:rsidR="005A585D" w:rsidRPr="005A585D" w:rsidRDefault="002E0461" w:rsidP="000F4E32">
            <w:pPr>
              <w:rPr>
                <w:rFonts w:eastAsia="Arial"/>
                <w:szCs w:val="24"/>
              </w:rPr>
            </w:pPr>
            <w:ins w:id="128" w:author="Katleho Makoko" w:date="2025-04-22T11:44:00Z">
              <w:r w:rsidRPr="002E0461">
                <w:rPr>
                  <w:rFonts w:eastAsia="Arial"/>
                  <w:szCs w:val="24"/>
                </w:rPr>
                <w:t>R0870</w:t>
              </w:r>
            </w:ins>
            <w:del w:id="129" w:author="Katleho Makoko" w:date="2025-04-22T11:44:00Z">
              <w:r w:rsidR="005A585D" w:rsidRPr="005A585D" w:rsidDel="002E0461">
                <w:rPr>
                  <w:rFonts w:eastAsia="Arial"/>
                  <w:szCs w:val="24"/>
                </w:rPr>
                <w:delText>87</w:delText>
              </w:r>
            </w:del>
            <w:r w:rsidR="005A585D" w:rsidRPr="005A585D">
              <w:rPr>
                <w:rFonts w:eastAsia="Arial"/>
                <w:szCs w:val="24"/>
              </w:rPr>
              <w:t xml:space="preserve"> to </w:t>
            </w:r>
            <w:ins w:id="130" w:author="Katleho Makoko" w:date="2025-04-22T11:44:00Z">
              <w:r w:rsidRPr="002E0461">
                <w:rPr>
                  <w:rFonts w:eastAsia="Arial"/>
                  <w:szCs w:val="24"/>
                </w:rPr>
                <w:t>R0930</w:t>
              </w:r>
            </w:ins>
            <w:del w:id="131" w:author="Katleho Makoko" w:date="2025-04-22T11:44:00Z">
              <w:r w:rsidR="005A585D" w:rsidRPr="005A585D" w:rsidDel="002E0461">
                <w:rPr>
                  <w:rFonts w:eastAsia="Arial"/>
                  <w:szCs w:val="24"/>
                </w:rPr>
                <w:delText>93</w:delText>
              </w:r>
            </w:del>
          </w:p>
        </w:tc>
        <w:tc>
          <w:tcPr>
            <w:tcW w:w="1701" w:type="dxa"/>
          </w:tcPr>
          <w:p w14:paraId="260CAC12" w14:textId="77777777" w:rsidR="005A585D" w:rsidRPr="005A585D" w:rsidRDefault="005A585D" w:rsidP="000F4E32">
            <w:pPr>
              <w:rPr>
                <w:rFonts w:eastAsia="Arial"/>
                <w:szCs w:val="24"/>
              </w:rPr>
            </w:pPr>
            <w:r w:rsidRPr="005A585D">
              <w:rPr>
                <w:rFonts w:eastAsia="Arial"/>
                <w:szCs w:val="24"/>
              </w:rPr>
              <w:t>Discount curves</w:t>
            </w:r>
          </w:p>
        </w:tc>
        <w:tc>
          <w:tcPr>
            <w:tcW w:w="5811" w:type="dxa"/>
          </w:tcPr>
          <w:p w14:paraId="4F31FE7D" w14:textId="22B01D7B" w:rsidR="005A585D" w:rsidRDefault="005A585D" w:rsidP="000F4E32">
            <w:pPr>
              <w:jc w:val="both"/>
              <w:rPr>
                <w:rFonts w:eastAsia="Arial"/>
                <w:szCs w:val="24"/>
              </w:rPr>
            </w:pPr>
            <w:r w:rsidRPr="005A585D">
              <w:rPr>
                <w:rFonts w:eastAsia="Arial"/>
                <w:szCs w:val="24"/>
              </w:rPr>
              <w:t xml:space="preserve">In accordance with the respective requirements specified in </w:t>
            </w:r>
            <w:r w:rsidR="00D14F48">
              <w:rPr>
                <w:rFonts w:eastAsia="Arial"/>
                <w:szCs w:val="24"/>
              </w:rPr>
              <w:t>r</w:t>
            </w:r>
            <w:r w:rsidR="00D14F48" w:rsidRPr="005A585D">
              <w:rPr>
                <w:rFonts w:eastAsia="Arial"/>
                <w:szCs w:val="24"/>
              </w:rPr>
              <w:t xml:space="preserve">egulation </w:t>
            </w:r>
            <w:r w:rsidRPr="005A585D">
              <w:rPr>
                <w:rFonts w:eastAsia="Arial"/>
                <w:szCs w:val="24"/>
              </w:rPr>
              <w:t>39(4) of the Regulations, these items shall reflect the relevant mid-point curve rates in relation to the specified curves, provided that in relation to the &gt;25Y term structure, the bank shall report the 30Y mid-point curve rate.</w:t>
            </w:r>
          </w:p>
          <w:p w14:paraId="2F1755E6" w14:textId="77777777" w:rsidR="00C57FC6" w:rsidRPr="005A585D" w:rsidRDefault="00C57FC6" w:rsidP="000F4E32">
            <w:pPr>
              <w:jc w:val="both"/>
              <w:rPr>
                <w:rFonts w:eastAsia="Arial"/>
                <w:szCs w:val="24"/>
              </w:rPr>
            </w:pPr>
          </w:p>
          <w:p w14:paraId="4BFCD3FB" w14:textId="77777777" w:rsidR="005A585D" w:rsidRPr="005A585D" w:rsidRDefault="005A585D" w:rsidP="000F4E32">
            <w:pPr>
              <w:jc w:val="both"/>
              <w:rPr>
                <w:rFonts w:eastAsia="Arial"/>
                <w:szCs w:val="24"/>
              </w:rPr>
            </w:pPr>
            <w:r w:rsidRPr="005A585D">
              <w:rPr>
                <w:rFonts w:eastAsia="Arial"/>
                <w:szCs w:val="24"/>
              </w:rPr>
              <w:t>Base curve- This item shall reference the Jibar swap curve (ZAR reporting).</w:t>
            </w:r>
          </w:p>
          <w:p w14:paraId="3D5D2478" w14:textId="77777777" w:rsidR="005A585D" w:rsidRPr="005A585D" w:rsidRDefault="005A585D" w:rsidP="000F4E32">
            <w:pPr>
              <w:jc w:val="both"/>
              <w:rPr>
                <w:rFonts w:eastAsia="Arial"/>
                <w:szCs w:val="24"/>
              </w:rPr>
            </w:pPr>
          </w:p>
          <w:p w14:paraId="394CD2BB" w14:textId="7A600714" w:rsidR="005A585D" w:rsidRPr="005A585D" w:rsidRDefault="005A585D" w:rsidP="000F4E32">
            <w:pPr>
              <w:jc w:val="both"/>
              <w:rPr>
                <w:rFonts w:eastAsia="Arial"/>
                <w:szCs w:val="24"/>
              </w:rPr>
            </w:pPr>
            <w:r w:rsidRPr="005A585D">
              <w:rPr>
                <w:rFonts w:eastAsia="Arial"/>
                <w:szCs w:val="24"/>
              </w:rPr>
              <w:t xml:space="preserve">For </w:t>
            </w:r>
            <w:r w:rsidR="00D14F48">
              <w:rPr>
                <w:rFonts w:eastAsia="Arial"/>
                <w:szCs w:val="24"/>
              </w:rPr>
              <w:t>m</w:t>
            </w:r>
            <w:r w:rsidR="00D14F48" w:rsidRPr="005A585D">
              <w:rPr>
                <w:rFonts w:eastAsia="Arial"/>
                <w:szCs w:val="24"/>
              </w:rPr>
              <w:t xml:space="preserve">aterial </w:t>
            </w:r>
            <w:r w:rsidR="0053548F">
              <w:rPr>
                <w:rFonts w:eastAsia="Arial"/>
                <w:szCs w:val="24"/>
              </w:rPr>
              <w:t>f</w:t>
            </w:r>
            <w:r w:rsidR="0053548F" w:rsidRPr="005A585D">
              <w:rPr>
                <w:rFonts w:eastAsia="Arial"/>
                <w:szCs w:val="24"/>
              </w:rPr>
              <w:t xml:space="preserve">oreign </w:t>
            </w:r>
            <w:r w:rsidRPr="005A585D">
              <w:rPr>
                <w:rFonts w:eastAsia="Arial"/>
                <w:szCs w:val="24"/>
              </w:rPr>
              <w:t>currency reporting, the PA is not prescribing the base curve at this stage, and banks shall report curves used for internal risk management purposes.</w:t>
            </w:r>
          </w:p>
        </w:tc>
      </w:tr>
      <w:tr w:rsidR="005A585D" w:rsidRPr="005A585D" w14:paraId="7C8A76CE" w14:textId="77777777" w:rsidTr="002E763F">
        <w:trPr>
          <w:trHeight w:val="273"/>
        </w:trPr>
        <w:tc>
          <w:tcPr>
            <w:tcW w:w="1276" w:type="dxa"/>
          </w:tcPr>
          <w:p w14:paraId="6B087327" w14:textId="4EAA276B" w:rsidR="005A585D" w:rsidRPr="005A585D" w:rsidRDefault="00D603E5" w:rsidP="000F4E32">
            <w:pPr>
              <w:rPr>
                <w:rFonts w:eastAsia="Arial"/>
                <w:szCs w:val="24"/>
              </w:rPr>
            </w:pPr>
            <w:ins w:id="132" w:author="Katleho Makoko" w:date="2025-04-22T11:45:00Z">
              <w:r w:rsidRPr="00D603E5">
                <w:rPr>
                  <w:rFonts w:eastAsia="Arial"/>
                  <w:szCs w:val="24"/>
                </w:rPr>
                <w:t>R0940</w:t>
              </w:r>
            </w:ins>
            <w:del w:id="133" w:author="Katleho Makoko" w:date="2025-04-22T11:45:00Z">
              <w:r w:rsidR="005A585D" w:rsidRPr="005A585D" w:rsidDel="00D603E5">
                <w:rPr>
                  <w:rFonts w:eastAsia="Arial"/>
                  <w:szCs w:val="24"/>
                </w:rPr>
                <w:delText>94</w:delText>
              </w:r>
            </w:del>
            <w:r w:rsidR="00BA55C6">
              <w:rPr>
                <w:rFonts w:eastAsia="Arial"/>
                <w:szCs w:val="24"/>
              </w:rPr>
              <w:t xml:space="preserve"> and </w:t>
            </w:r>
            <w:ins w:id="134" w:author="Katleho Makoko" w:date="2025-04-22T11:45:00Z">
              <w:r w:rsidRPr="00D603E5">
                <w:rPr>
                  <w:rFonts w:eastAsia="Arial"/>
                  <w:szCs w:val="24"/>
                </w:rPr>
                <w:t>R0970</w:t>
              </w:r>
            </w:ins>
            <w:del w:id="135" w:author="Katleho Makoko" w:date="2025-04-22T11:45:00Z">
              <w:r w:rsidR="00BA55C6" w:rsidDel="00D603E5">
                <w:rPr>
                  <w:rFonts w:eastAsia="Arial"/>
                  <w:szCs w:val="24"/>
                </w:rPr>
                <w:delText>97</w:delText>
              </w:r>
            </w:del>
          </w:p>
        </w:tc>
        <w:tc>
          <w:tcPr>
            <w:tcW w:w="1701" w:type="dxa"/>
          </w:tcPr>
          <w:p w14:paraId="3E369555" w14:textId="77777777" w:rsidR="005A585D" w:rsidRPr="005A585D" w:rsidRDefault="005A585D" w:rsidP="000F4E32">
            <w:pPr>
              <w:rPr>
                <w:rFonts w:eastAsia="Arial"/>
                <w:szCs w:val="24"/>
              </w:rPr>
            </w:pPr>
            <w:r w:rsidRPr="005A585D">
              <w:rPr>
                <w:rFonts w:eastAsia="Arial"/>
                <w:szCs w:val="24"/>
              </w:rPr>
              <w:t>Maximum</w:t>
            </w:r>
          </w:p>
        </w:tc>
        <w:tc>
          <w:tcPr>
            <w:tcW w:w="5811" w:type="dxa"/>
          </w:tcPr>
          <w:p w14:paraId="0C6943FD" w14:textId="578AC63A" w:rsidR="005A585D" w:rsidRDefault="005A585D" w:rsidP="000F4E32">
            <w:pPr>
              <w:jc w:val="both"/>
              <w:rPr>
                <w:rFonts w:eastAsia="Arial"/>
                <w:szCs w:val="24"/>
              </w:rPr>
            </w:pPr>
            <w:r w:rsidRPr="005A585D">
              <w:rPr>
                <w:rFonts w:eastAsia="Arial"/>
                <w:szCs w:val="24"/>
              </w:rPr>
              <w:t>In accordance with the respective requirements specified in the form BA</w:t>
            </w:r>
            <w:r w:rsidR="004243DE">
              <w:rPr>
                <w:rFonts w:eastAsia="Arial"/>
                <w:szCs w:val="24"/>
              </w:rPr>
              <w:t xml:space="preserve"> </w:t>
            </w:r>
            <w:r w:rsidRPr="005A585D">
              <w:rPr>
                <w:rFonts w:eastAsia="Arial"/>
                <w:szCs w:val="24"/>
              </w:rPr>
              <w:t xml:space="preserve">330, this item shall reflect the bank's relevant maximum loss amount derived from the 6 prescribed scenarios </w:t>
            </w:r>
            <w:r w:rsidR="00341AEE">
              <w:rPr>
                <w:rFonts w:eastAsia="Arial"/>
                <w:szCs w:val="24"/>
              </w:rPr>
              <w:t>prespecified in</w:t>
            </w:r>
            <w:r w:rsidRPr="005A585D">
              <w:rPr>
                <w:rFonts w:eastAsia="Arial"/>
                <w:szCs w:val="24"/>
              </w:rPr>
              <w:t xml:space="preserve"> </w:t>
            </w:r>
            <w:r w:rsidR="00341AEE">
              <w:rPr>
                <w:rFonts w:eastAsia="Arial"/>
                <w:szCs w:val="24"/>
              </w:rPr>
              <w:t>r</w:t>
            </w:r>
            <w:r w:rsidR="00341AEE" w:rsidRPr="005A585D">
              <w:rPr>
                <w:rFonts w:eastAsia="Arial"/>
                <w:szCs w:val="24"/>
              </w:rPr>
              <w:t xml:space="preserve">egulation </w:t>
            </w:r>
            <w:r w:rsidRPr="005A585D">
              <w:rPr>
                <w:rFonts w:eastAsia="Arial"/>
                <w:szCs w:val="24"/>
              </w:rPr>
              <w:lastRenderedPageBreak/>
              <w:t>30(5)</w:t>
            </w:r>
            <w:r w:rsidR="00964C09">
              <w:rPr>
                <w:rFonts w:eastAsia="Arial"/>
                <w:szCs w:val="24"/>
              </w:rPr>
              <w:t>(a)(iii)</w:t>
            </w:r>
            <w:r w:rsidRPr="005A585D">
              <w:rPr>
                <w:rFonts w:eastAsia="Arial"/>
                <w:szCs w:val="24"/>
              </w:rPr>
              <w:t>(H)(i) of the Regulations, duly distinguishing between-</w:t>
            </w:r>
          </w:p>
          <w:p w14:paraId="1AC1F3C7" w14:textId="77777777" w:rsidR="00C57FC6" w:rsidRPr="005A585D" w:rsidRDefault="00C57FC6" w:rsidP="000F4E32">
            <w:pPr>
              <w:jc w:val="both"/>
              <w:rPr>
                <w:rFonts w:eastAsia="Arial"/>
                <w:szCs w:val="24"/>
              </w:rPr>
            </w:pPr>
          </w:p>
          <w:p w14:paraId="73873903" w14:textId="6765336F" w:rsidR="005A585D" w:rsidRDefault="005A585D" w:rsidP="000F4E32">
            <w:pPr>
              <w:jc w:val="both"/>
              <w:rPr>
                <w:rFonts w:eastAsia="Arial"/>
                <w:szCs w:val="24"/>
              </w:rPr>
            </w:pPr>
            <w:r w:rsidRPr="005A585D">
              <w:rPr>
                <w:rFonts w:eastAsia="Arial"/>
                <w:szCs w:val="24"/>
              </w:rPr>
              <w:t>(a</w:t>
            </w:r>
            <w:r w:rsidR="00CA7945">
              <w:rPr>
                <w:rFonts w:eastAsia="Arial"/>
                <w:szCs w:val="24"/>
              </w:rPr>
              <w:t>)</w:t>
            </w:r>
            <w:r w:rsidR="00F45510">
              <w:rPr>
                <w:rFonts w:eastAsia="Arial"/>
                <w:szCs w:val="24"/>
              </w:rPr>
              <w:t xml:space="preserve"> </w:t>
            </w:r>
            <w:r w:rsidRPr="005A585D">
              <w:rPr>
                <w:rFonts w:eastAsia="Arial"/>
                <w:szCs w:val="24"/>
              </w:rPr>
              <w:t>the relevant amount that includes derivatives used or affecting the bank's EVE amount, whether tactical or structural; and</w:t>
            </w:r>
          </w:p>
          <w:p w14:paraId="4B11BBD4" w14:textId="77777777" w:rsidR="00C57FC6" w:rsidRPr="005A585D" w:rsidRDefault="00C57FC6" w:rsidP="000F4E32">
            <w:pPr>
              <w:jc w:val="both"/>
              <w:rPr>
                <w:rFonts w:eastAsia="Arial"/>
                <w:szCs w:val="24"/>
              </w:rPr>
            </w:pPr>
          </w:p>
          <w:p w14:paraId="25A315DD" w14:textId="30730783" w:rsidR="005A585D" w:rsidRPr="005A585D" w:rsidRDefault="005A585D" w:rsidP="000F4E32">
            <w:pPr>
              <w:jc w:val="both"/>
              <w:rPr>
                <w:rFonts w:eastAsia="Arial"/>
                <w:szCs w:val="24"/>
              </w:rPr>
            </w:pPr>
            <w:r w:rsidRPr="005A585D">
              <w:rPr>
                <w:rFonts w:eastAsia="Arial"/>
                <w:szCs w:val="24"/>
              </w:rPr>
              <w:t xml:space="preserve">(b)the </w:t>
            </w:r>
            <w:r w:rsidR="00DE6915">
              <w:rPr>
                <w:rFonts w:eastAsia="Arial"/>
                <w:szCs w:val="24"/>
              </w:rPr>
              <w:t>relevant</w:t>
            </w:r>
            <w:r w:rsidRPr="005A585D">
              <w:rPr>
                <w:rFonts w:eastAsia="Arial"/>
                <w:szCs w:val="24"/>
              </w:rPr>
              <w:t xml:space="preserve"> amount that excludes derivatives used or affecting the bank's EVE amount.</w:t>
            </w:r>
          </w:p>
        </w:tc>
      </w:tr>
      <w:tr w:rsidR="005A585D" w:rsidRPr="005A585D" w14:paraId="6955E2D2" w14:textId="77777777" w:rsidTr="002E763F">
        <w:trPr>
          <w:trHeight w:val="841"/>
        </w:trPr>
        <w:tc>
          <w:tcPr>
            <w:tcW w:w="1276" w:type="dxa"/>
          </w:tcPr>
          <w:p w14:paraId="66FCAD87" w14:textId="0EA2834E" w:rsidR="005A585D" w:rsidRPr="005A585D" w:rsidRDefault="002C25AB" w:rsidP="000F4E32">
            <w:pPr>
              <w:rPr>
                <w:rFonts w:eastAsia="Arial"/>
                <w:szCs w:val="24"/>
              </w:rPr>
            </w:pPr>
            <w:ins w:id="136" w:author="Katleho Makoko" w:date="2025-04-22T11:45:00Z">
              <w:r w:rsidRPr="002C25AB">
                <w:rPr>
                  <w:rFonts w:eastAsia="Arial"/>
                  <w:szCs w:val="24"/>
                </w:rPr>
                <w:lastRenderedPageBreak/>
                <w:t>R0950</w:t>
              </w:r>
            </w:ins>
            <w:del w:id="137" w:author="Katleho Makoko" w:date="2025-04-22T11:45:00Z">
              <w:r w:rsidR="005A585D" w:rsidRPr="005A585D" w:rsidDel="002C25AB">
                <w:rPr>
                  <w:rFonts w:eastAsia="Arial"/>
                  <w:szCs w:val="24"/>
                </w:rPr>
                <w:delText>95</w:delText>
              </w:r>
            </w:del>
            <w:r w:rsidR="00CC22C1">
              <w:rPr>
                <w:rFonts w:eastAsia="Arial"/>
                <w:szCs w:val="24"/>
              </w:rPr>
              <w:t xml:space="preserve"> and </w:t>
            </w:r>
            <w:ins w:id="138" w:author="Katleho Makoko" w:date="2025-04-22T11:45:00Z">
              <w:r w:rsidRPr="002C25AB">
                <w:rPr>
                  <w:rFonts w:eastAsia="Arial"/>
                  <w:szCs w:val="24"/>
                </w:rPr>
                <w:t>R0980</w:t>
              </w:r>
            </w:ins>
            <w:del w:id="139" w:author="Katleho Makoko" w:date="2025-04-22T11:45:00Z">
              <w:r w:rsidR="00CC22C1" w:rsidDel="002C25AB">
                <w:rPr>
                  <w:rFonts w:eastAsia="Arial"/>
                  <w:szCs w:val="24"/>
                </w:rPr>
                <w:delText>98</w:delText>
              </w:r>
            </w:del>
          </w:p>
        </w:tc>
        <w:tc>
          <w:tcPr>
            <w:tcW w:w="1701" w:type="dxa"/>
          </w:tcPr>
          <w:p w14:paraId="0699F514" w14:textId="77777777" w:rsidR="005A585D" w:rsidRPr="005A585D" w:rsidRDefault="005A585D" w:rsidP="000F4E32">
            <w:pPr>
              <w:rPr>
                <w:rFonts w:eastAsia="Arial"/>
                <w:szCs w:val="24"/>
              </w:rPr>
            </w:pPr>
            <w:r w:rsidRPr="005A585D">
              <w:rPr>
                <w:rFonts w:eastAsia="Arial"/>
                <w:szCs w:val="24"/>
              </w:rPr>
              <w:t>Tier 1 capital</w:t>
            </w:r>
          </w:p>
        </w:tc>
        <w:tc>
          <w:tcPr>
            <w:tcW w:w="5811" w:type="dxa"/>
          </w:tcPr>
          <w:p w14:paraId="5B5BBC5B" w14:textId="589ADF8A" w:rsidR="005A585D" w:rsidRPr="005A585D" w:rsidRDefault="005A585D" w:rsidP="000F4E32">
            <w:pPr>
              <w:jc w:val="both"/>
              <w:rPr>
                <w:rFonts w:eastAsia="Arial"/>
                <w:szCs w:val="24"/>
              </w:rPr>
            </w:pPr>
            <w:r w:rsidRPr="005A585D">
              <w:rPr>
                <w:rFonts w:eastAsia="Arial"/>
                <w:szCs w:val="24"/>
              </w:rPr>
              <w:t xml:space="preserve">This item shall reflect the bank's appropriate aggregate amount of Tier 1 capital and reserve funds, reported in line item </w:t>
            </w:r>
            <w:del w:id="140" w:author="Katleho Makoko" w:date="2025-04-22T14:45:00Z">
              <w:r w:rsidRPr="005A585D" w:rsidDel="00A26992">
                <w:rPr>
                  <w:rFonts w:eastAsia="Arial"/>
                  <w:szCs w:val="24"/>
                </w:rPr>
                <w:delText xml:space="preserve">77 </w:delText>
              </w:r>
            </w:del>
            <w:ins w:id="141" w:author="Katleho Makoko" w:date="2025-04-22T14:45:00Z">
              <w:r w:rsidR="00A26992">
                <w:rPr>
                  <w:rFonts w:eastAsia="Arial"/>
                  <w:szCs w:val="24"/>
                </w:rPr>
                <w:t>R</w:t>
              </w:r>
              <w:r w:rsidR="008D28EA">
                <w:rPr>
                  <w:rFonts w:eastAsia="Arial"/>
                  <w:szCs w:val="24"/>
                </w:rPr>
                <w:t>0770</w:t>
              </w:r>
              <w:r w:rsidR="00A26992" w:rsidRPr="005A585D">
                <w:rPr>
                  <w:rFonts w:eastAsia="Arial"/>
                  <w:szCs w:val="24"/>
                </w:rPr>
                <w:t xml:space="preserve"> </w:t>
              </w:r>
            </w:ins>
            <w:r w:rsidRPr="005A585D">
              <w:rPr>
                <w:rFonts w:eastAsia="Arial"/>
                <w:szCs w:val="24"/>
              </w:rPr>
              <w:t>column 1 of the form BA</w:t>
            </w:r>
            <w:r w:rsidR="004243DE">
              <w:rPr>
                <w:rFonts w:eastAsia="Arial"/>
                <w:szCs w:val="24"/>
              </w:rPr>
              <w:t xml:space="preserve"> </w:t>
            </w:r>
            <w:r w:rsidRPr="005A585D">
              <w:rPr>
                <w:rFonts w:eastAsia="Arial"/>
                <w:szCs w:val="24"/>
              </w:rPr>
              <w:t>700.</w:t>
            </w:r>
          </w:p>
        </w:tc>
      </w:tr>
      <w:tr w:rsidR="000C2448" w:rsidRPr="005A585D" w14:paraId="1BAD08F1" w14:textId="77777777" w:rsidTr="002E763F">
        <w:trPr>
          <w:trHeight w:val="841"/>
        </w:trPr>
        <w:tc>
          <w:tcPr>
            <w:tcW w:w="1276" w:type="dxa"/>
          </w:tcPr>
          <w:p w14:paraId="7E6F80F8" w14:textId="202331F0" w:rsidR="000C2448" w:rsidRPr="00DE4B73" w:rsidRDefault="00BE5864" w:rsidP="000F4E32">
            <w:pPr>
              <w:rPr>
                <w:rFonts w:eastAsia="Arial"/>
                <w:szCs w:val="24"/>
              </w:rPr>
            </w:pPr>
            <w:ins w:id="142" w:author="Katleho Makoko" w:date="2025-04-22T11:46:00Z">
              <w:r w:rsidRPr="00BE5864">
                <w:rPr>
                  <w:rFonts w:eastAsia="Arial"/>
                  <w:szCs w:val="24"/>
                </w:rPr>
                <w:t>R0960</w:t>
              </w:r>
            </w:ins>
            <w:del w:id="143" w:author="Katleho Makoko" w:date="2025-04-22T11:46:00Z">
              <w:r w:rsidR="006423DE" w:rsidRPr="00DE4B73" w:rsidDel="00BE5864">
                <w:rPr>
                  <w:rFonts w:eastAsia="Arial"/>
                  <w:szCs w:val="24"/>
                </w:rPr>
                <w:delText>96</w:delText>
              </w:r>
            </w:del>
            <w:r w:rsidR="006423DE" w:rsidRPr="00DE4B73">
              <w:rPr>
                <w:rFonts w:eastAsia="Arial"/>
                <w:szCs w:val="24"/>
              </w:rPr>
              <w:t xml:space="preserve"> and </w:t>
            </w:r>
            <w:ins w:id="144" w:author="Katleho Makoko" w:date="2025-04-22T11:46:00Z">
              <w:r w:rsidRPr="00BE5864">
                <w:rPr>
                  <w:rFonts w:eastAsia="Arial"/>
                  <w:szCs w:val="24"/>
                </w:rPr>
                <w:t>R0990</w:t>
              </w:r>
            </w:ins>
            <w:del w:id="145" w:author="Katleho Makoko" w:date="2025-04-22T11:46:00Z">
              <w:r w:rsidR="006423DE" w:rsidRPr="00DE4B73" w:rsidDel="00BE5864">
                <w:rPr>
                  <w:rFonts w:eastAsia="Arial"/>
                  <w:szCs w:val="24"/>
                </w:rPr>
                <w:delText>99</w:delText>
              </w:r>
            </w:del>
          </w:p>
        </w:tc>
        <w:tc>
          <w:tcPr>
            <w:tcW w:w="1701" w:type="dxa"/>
          </w:tcPr>
          <w:p w14:paraId="16B39ADD" w14:textId="2ABA80DF" w:rsidR="000C2448" w:rsidRPr="00DE4B73" w:rsidRDefault="007D0776" w:rsidP="000F4E32">
            <w:pPr>
              <w:rPr>
                <w:rFonts w:eastAsia="Arial"/>
                <w:szCs w:val="24"/>
              </w:rPr>
            </w:pPr>
            <w:r w:rsidRPr="00DE4B73">
              <w:rPr>
                <w:rFonts w:eastAsia="Arial"/>
                <w:szCs w:val="24"/>
              </w:rPr>
              <w:t xml:space="preserve">Maximum (loss) </w:t>
            </w:r>
            <w:r w:rsidR="004C515C" w:rsidRPr="00DE4B73">
              <w:rPr>
                <w:rFonts w:eastAsia="Arial"/>
                <w:szCs w:val="24"/>
              </w:rPr>
              <w:t>% of Tier 1 Capital</w:t>
            </w:r>
          </w:p>
        </w:tc>
        <w:tc>
          <w:tcPr>
            <w:tcW w:w="5811" w:type="dxa"/>
          </w:tcPr>
          <w:p w14:paraId="0348D200" w14:textId="130EF921" w:rsidR="000C2448" w:rsidRPr="00DE4B73" w:rsidRDefault="004C515C" w:rsidP="000F4E32">
            <w:pPr>
              <w:jc w:val="both"/>
              <w:rPr>
                <w:rFonts w:eastAsia="Arial"/>
                <w:szCs w:val="24"/>
              </w:rPr>
            </w:pPr>
            <w:r w:rsidRPr="00DE4B73">
              <w:rPr>
                <w:rFonts w:eastAsia="Arial"/>
                <w:szCs w:val="24"/>
              </w:rPr>
              <w:t xml:space="preserve">This item shall reflect the </w:t>
            </w:r>
            <w:r w:rsidR="00115A98">
              <w:rPr>
                <w:rFonts w:eastAsia="Arial"/>
                <w:szCs w:val="24"/>
              </w:rPr>
              <w:t>m</w:t>
            </w:r>
            <w:r w:rsidR="00115A98" w:rsidRPr="00DE4B73">
              <w:rPr>
                <w:rFonts w:eastAsia="Arial"/>
                <w:szCs w:val="24"/>
              </w:rPr>
              <w:t xml:space="preserve">aximum </w:t>
            </w:r>
            <w:r w:rsidRPr="00DE4B73">
              <w:rPr>
                <w:rFonts w:eastAsia="Arial"/>
                <w:szCs w:val="24"/>
              </w:rPr>
              <w:t>loss (</w:t>
            </w:r>
            <w:r w:rsidR="00303A32" w:rsidRPr="00DE4B73">
              <w:rPr>
                <w:rFonts w:eastAsia="Arial"/>
                <w:szCs w:val="24"/>
              </w:rPr>
              <w:t>lines</w:t>
            </w:r>
            <w:r w:rsidRPr="00DE4B73">
              <w:rPr>
                <w:rFonts w:eastAsia="Arial"/>
                <w:szCs w:val="24"/>
              </w:rPr>
              <w:t xml:space="preserve"> </w:t>
            </w:r>
            <w:ins w:id="146" w:author="Katleho Makoko" w:date="2025-04-22T11:46:00Z">
              <w:r w:rsidR="00913A3C" w:rsidRPr="00913A3C">
                <w:rPr>
                  <w:rFonts w:eastAsia="Arial"/>
                  <w:szCs w:val="24"/>
                </w:rPr>
                <w:t>R0940</w:t>
              </w:r>
            </w:ins>
            <w:del w:id="147" w:author="Katleho Makoko" w:date="2025-04-22T11:46:00Z">
              <w:r w:rsidRPr="00DE4B73" w:rsidDel="00913A3C">
                <w:rPr>
                  <w:rFonts w:eastAsia="Arial"/>
                  <w:szCs w:val="24"/>
                </w:rPr>
                <w:delText>94</w:delText>
              </w:r>
            </w:del>
            <w:r w:rsidRPr="00DE4B73">
              <w:rPr>
                <w:rFonts w:eastAsia="Arial"/>
                <w:szCs w:val="24"/>
              </w:rPr>
              <w:t xml:space="preserve"> and </w:t>
            </w:r>
            <w:ins w:id="148" w:author="Katleho Makoko" w:date="2025-04-22T11:46:00Z">
              <w:r w:rsidR="00913A3C" w:rsidRPr="00913A3C">
                <w:rPr>
                  <w:rFonts w:eastAsia="Arial"/>
                  <w:szCs w:val="24"/>
                </w:rPr>
                <w:t>R0970</w:t>
              </w:r>
            </w:ins>
            <w:del w:id="149" w:author="Katleho Makoko" w:date="2025-04-22T11:46:00Z">
              <w:r w:rsidRPr="00DE4B73" w:rsidDel="00913A3C">
                <w:rPr>
                  <w:rFonts w:eastAsia="Arial"/>
                  <w:szCs w:val="24"/>
                </w:rPr>
                <w:delText>97</w:delText>
              </w:r>
            </w:del>
            <w:r w:rsidRPr="00DE4B73">
              <w:rPr>
                <w:rFonts w:eastAsia="Arial"/>
                <w:szCs w:val="24"/>
              </w:rPr>
              <w:t>) divided by Tier 1 capital (</w:t>
            </w:r>
            <w:ins w:id="150" w:author="Katleho Makoko" w:date="2025-04-22T11:47:00Z">
              <w:r w:rsidR="00913A3C" w:rsidRPr="00913A3C">
                <w:rPr>
                  <w:rFonts w:eastAsia="Arial"/>
                  <w:szCs w:val="24"/>
                </w:rPr>
                <w:t>R0950</w:t>
              </w:r>
            </w:ins>
            <w:del w:id="151" w:author="Katleho Makoko" w:date="2025-04-22T11:47:00Z">
              <w:r w:rsidRPr="00DE4B73" w:rsidDel="00913A3C">
                <w:rPr>
                  <w:rFonts w:eastAsia="Arial"/>
                  <w:szCs w:val="24"/>
                </w:rPr>
                <w:delText>95</w:delText>
              </w:r>
            </w:del>
            <w:r w:rsidRPr="00DE4B73">
              <w:rPr>
                <w:rFonts w:eastAsia="Arial"/>
                <w:szCs w:val="24"/>
              </w:rPr>
              <w:t xml:space="preserve"> and </w:t>
            </w:r>
            <w:ins w:id="152" w:author="Katleho Makoko" w:date="2025-04-22T11:47:00Z">
              <w:r w:rsidR="00913A3C" w:rsidRPr="00913A3C">
                <w:rPr>
                  <w:rFonts w:eastAsia="Arial"/>
                  <w:szCs w:val="24"/>
                </w:rPr>
                <w:t>R0980</w:t>
              </w:r>
            </w:ins>
            <w:del w:id="153" w:author="Katleho Makoko" w:date="2025-04-22T11:47:00Z">
              <w:r w:rsidRPr="00DE4B73" w:rsidDel="00913A3C">
                <w:rPr>
                  <w:rFonts w:eastAsia="Arial"/>
                  <w:szCs w:val="24"/>
                </w:rPr>
                <w:delText>98</w:delText>
              </w:r>
            </w:del>
            <w:r w:rsidRPr="00DE4B73">
              <w:rPr>
                <w:rFonts w:eastAsia="Arial"/>
                <w:szCs w:val="24"/>
              </w:rPr>
              <w:t xml:space="preserve">). If a negative amount is reported in the maximum loss, the reported maximum loss as a percentage </w:t>
            </w:r>
            <w:r w:rsidR="00303A32" w:rsidRPr="00DE4B73">
              <w:rPr>
                <w:rFonts w:eastAsia="Arial"/>
                <w:szCs w:val="24"/>
              </w:rPr>
              <w:t xml:space="preserve">of Tier 1 capital will be reported as a negative percentage in lines </w:t>
            </w:r>
            <w:ins w:id="154" w:author="Katleho Makoko" w:date="2025-04-22T11:47:00Z">
              <w:r w:rsidR="00D11AA4" w:rsidRPr="00D11AA4">
                <w:rPr>
                  <w:rFonts w:eastAsia="Arial"/>
                  <w:szCs w:val="24"/>
                </w:rPr>
                <w:t>R0960</w:t>
              </w:r>
            </w:ins>
            <w:del w:id="155" w:author="Katleho Makoko" w:date="2025-04-22T11:47:00Z">
              <w:r w:rsidR="00303A32" w:rsidRPr="00DE4B73" w:rsidDel="00D11AA4">
                <w:rPr>
                  <w:rFonts w:eastAsia="Arial"/>
                  <w:szCs w:val="24"/>
                </w:rPr>
                <w:delText>96</w:delText>
              </w:r>
            </w:del>
            <w:r w:rsidR="00303A32" w:rsidRPr="00DE4B73">
              <w:rPr>
                <w:rFonts w:eastAsia="Arial"/>
                <w:szCs w:val="24"/>
              </w:rPr>
              <w:t xml:space="preserve"> and </w:t>
            </w:r>
            <w:ins w:id="156" w:author="Katleho Makoko" w:date="2025-04-22T11:47:00Z">
              <w:r w:rsidR="00D11AA4" w:rsidRPr="00D11AA4">
                <w:rPr>
                  <w:rFonts w:eastAsia="Arial"/>
                  <w:szCs w:val="24"/>
                </w:rPr>
                <w:t>R0990</w:t>
              </w:r>
            </w:ins>
            <w:del w:id="157" w:author="Katleho Makoko" w:date="2025-04-22T11:47:00Z">
              <w:r w:rsidR="00303A32" w:rsidRPr="00DE4B73" w:rsidDel="00D11AA4">
                <w:rPr>
                  <w:rFonts w:eastAsia="Arial"/>
                  <w:szCs w:val="24"/>
                </w:rPr>
                <w:delText>99</w:delText>
              </w:r>
            </w:del>
            <w:r w:rsidR="00303A32" w:rsidRPr="00DE4B73">
              <w:rPr>
                <w:rFonts w:eastAsia="Arial"/>
                <w:szCs w:val="24"/>
              </w:rPr>
              <w:t xml:space="preserve">. </w:t>
            </w:r>
          </w:p>
        </w:tc>
      </w:tr>
      <w:tr w:rsidR="005A585D" w:rsidRPr="005A585D" w14:paraId="3854F225" w14:textId="77777777" w:rsidTr="002E763F">
        <w:trPr>
          <w:trHeight w:val="631"/>
        </w:trPr>
        <w:tc>
          <w:tcPr>
            <w:tcW w:w="1276" w:type="dxa"/>
          </w:tcPr>
          <w:p w14:paraId="1EEB847B" w14:textId="5487D0C7" w:rsidR="005A585D" w:rsidRPr="005A585D" w:rsidRDefault="00D11AA4" w:rsidP="000F4E32">
            <w:pPr>
              <w:jc w:val="both"/>
              <w:rPr>
                <w:rFonts w:eastAsia="Arial"/>
                <w:szCs w:val="24"/>
              </w:rPr>
            </w:pPr>
            <w:ins w:id="158" w:author="Katleho Makoko" w:date="2025-04-22T11:47:00Z">
              <w:r w:rsidRPr="00D11AA4">
                <w:rPr>
                  <w:rFonts w:eastAsia="Arial"/>
                  <w:szCs w:val="24"/>
                </w:rPr>
                <w:t>R1010</w:t>
              </w:r>
            </w:ins>
            <w:del w:id="159" w:author="Katleho Makoko" w:date="2025-04-22T11:47:00Z">
              <w:r w:rsidR="005A585D" w:rsidRPr="005A585D" w:rsidDel="00D11AA4">
                <w:rPr>
                  <w:rFonts w:eastAsia="Arial"/>
                  <w:szCs w:val="24"/>
                </w:rPr>
                <w:delText>100</w:delText>
              </w:r>
            </w:del>
          </w:p>
        </w:tc>
        <w:tc>
          <w:tcPr>
            <w:tcW w:w="1701" w:type="dxa"/>
          </w:tcPr>
          <w:p w14:paraId="4C4635A1" w14:textId="77777777" w:rsidR="005A585D" w:rsidRPr="005A585D" w:rsidRDefault="005A585D" w:rsidP="000F4E32">
            <w:pPr>
              <w:jc w:val="both"/>
              <w:rPr>
                <w:rFonts w:eastAsia="Arial"/>
                <w:szCs w:val="24"/>
              </w:rPr>
            </w:pPr>
            <w:r w:rsidRPr="005A585D">
              <w:rPr>
                <w:rFonts w:eastAsia="Arial"/>
                <w:szCs w:val="24"/>
              </w:rPr>
              <w:t>Base case</w:t>
            </w:r>
          </w:p>
        </w:tc>
        <w:tc>
          <w:tcPr>
            <w:tcW w:w="5811" w:type="dxa"/>
          </w:tcPr>
          <w:p w14:paraId="3C843E40" w14:textId="77777777" w:rsidR="005A585D" w:rsidRPr="005A585D" w:rsidRDefault="005A585D" w:rsidP="000F4E32">
            <w:pPr>
              <w:jc w:val="both"/>
              <w:rPr>
                <w:rFonts w:eastAsia="Arial"/>
                <w:szCs w:val="24"/>
              </w:rPr>
            </w:pPr>
            <w:r w:rsidRPr="005A585D">
              <w:rPr>
                <w:rFonts w:eastAsia="Arial"/>
                <w:szCs w:val="24"/>
              </w:rPr>
              <w:t>This item shall reflect the bank's relevant required forecast level of the applicable rate and not the rate of change for the bank's base case scenario.</w:t>
            </w:r>
          </w:p>
        </w:tc>
      </w:tr>
      <w:tr w:rsidR="005A585D" w:rsidRPr="005A585D" w14:paraId="2E04C31F" w14:textId="77777777" w:rsidTr="002E763F">
        <w:trPr>
          <w:trHeight w:val="862"/>
        </w:trPr>
        <w:tc>
          <w:tcPr>
            <w:tcW w:w="1276" w:type="dxa"/>
          </w:tcPr>
          <w:p w14:paraId="2DDA4790" w14:textId="28EA67E4" w:rsidR="005A585D" w:rsidRPr="005A585D" w:rsidRDefault="00696776" w:rsidP="000F4E32">
            <w:pPr>
              <w:jc w:val="both"/>
              <w:rPr>
                <w:rFonts w:eastAsia="Arial"/>
                <w:szCs w:val="24"/>
              </w:rPr>
            </w:pPr>
            <w:ins w:id="160" w:author="Katleho Makoko" w:date="2025-04-22T11:48:00Z">
              <w:r w:rsidRPr="00696776">
                <w:rPr>
                  <w:rFonts w:eastAsia="Arial"/>
                  <w:szCs w:val="24"/>
                </w:rPr>
                <w:t>R1020</w:t>
              </w:r>
            </w:ins>
            <w:del w:id="161" w:author="Katleho Makoko" w:date="2025-04-22T11:48:00Z">
              <w:r w:rsidR="005A585D" w:rsidRPr="005A585D" w:rsidDel="00696776">
                <w:rPr>
                  <w:rFonts w:eastAsia="Arial"/>
                  <w:szCs w:val="24"/>
                </w:rPr>
                <w:delText>101</w:delText>
              </w:r>
            </w:del>
          </w:p>
        </w:tc>
        <w:tc>
          <w:tcPr>
            <w:tcW w:w="1701" w:type="dxa"/>
          </w:tcPr>
          <w:p w14:paraId="29F83C26" w14:textId="77777777" w:rsidR="005A585D" w:rsidRPr="005A585D" w:rsidRDefault="005A585D" w:rsidP="000F4E32">
            <w:pPr>
              <w:jc w:val="both"/>
              <w:rPr>
                <w:rFonts w:eastAsia="Arial"/>
                <w:szCs w:val="24"/>
              </w:rPr>
            </w:pPr>
            <w:r w:rsidRPr="005A585D">
              <w:rPr>
                <w:rFonts w:eastAsia="Arial"/>
                <w:szCs w:val="24"/>
              </w:rPr>
              <w:t>Bearish case</w:t>
            </w:r>
          </w:p>
        </w:tc>
        <w:tc>
          <w:tcPr>
            <w:tcW w:w="5811" w:type="dxa"/>
          </w:tcPr>
          <w:p w14:paraId="332859AB" w14:textId="77777777" w:rsidR="005A585D" w:rsidRPr="005A585D" w:rsidRDefault="005A585D" w:rsidP="000F4E32">
            <w:pPr>
              <w:jc w:val="both"/>
              <w:rPr>
                <w:rFonts w:eastAsia="Arial"/>
                <w:szCs w:val="24"/>
              </w:rPr>
            </w:pPr>
            <w:r w:rsidRPr="005A585D">
              <w:rPr>
                <w:rFonts w:eastAsia="Arial"/>
                <w:szCs w:val="24"/>
              </w:rPr>
              <w:t>This item shall reflect the bank's relevant required forecast level of the applicable rate and not the rate of change for the bank's increasing rate case scenario.</w:t>
            </w:r>
          </w:p>
        </w:tc>
      </w:tr>
      <w:tr w:rsidR="005A585D" w:rsidRPr="005A585D" w14:paraId="7401533B" w14:textId="77777777" w:rsidTr="002E763F">
        <w:trPr>
          <w:trHeight w:val="515"/>
        </w:trPr>
        <w:tc>
          <w:tcPr>
            <w:tcW w:w="1276" w:type="dxa"/>
          </w:tcPr>
          <w:p w14:paraId="07BE597A" w14:textId="6721C686" w:rsidR="005A585D" w:rsidRPr="005A585D" w:rsidRDefault="00696776" w:rsidP="000F4E32">
            <w:pPr>
              <w:jc w:val="both"/>
              <w:rPr>
                <w:rFonts w:eastAsia="Arial"/>
                <w:szCs w:val="24"/>
              </w:rPr>
            </w:pPr>
            <w:ins w:id="162" w:author="Katleho Makoko" w:date="2025-04-22T11:48:00Z">
              <w:r w:rsidRPr="00696776">
                <w:rPr>
                  <w:rFonts w:eastAsia="Arial"/>
                  <w:szCs w:val="24"/>
                </w:rPr>
                <w:t>R1030</w:t>
              </w:r>
            </w:ins>
            <w:del w:id="163" w:author="Katleho Makoko" w:date="2025-04-22T11:48:00Z">
              <w:r w:rsidR="005A585D" w:rsidRPr="005A585D" w:rsidDel="00696776">
                <w:rPr>
                  <w:rFonts w:eastAsia="Arial"/>
                  <w:szCs w:val="24"/>
                </w:rPr>
                <w:delText>102</w:delText>
              </w:r>
            </w:del>
          </w:p>
        </w:tc>
        <w:tc>
          <w:tcPr>
            <w:tcW w:w="1701" w:type="dxa"/>
          </w:tcPr>
          <w:p w14:paraId="2C7B4F4D" w14:textId="77777777" w:rsidR="005A585D" w:rsidRPr="005A585D" w:rsidRDefault="005A585D" w:rsidP="000F4E32">
            <w:pPr>
              <w:jc w:val="both"/>
              <w:rPr>
                <w:rFonts w:eastAsia="Arial"/>
                <w:szCs w:val="24"/>
              </w:rPr>
            </w:pPr>
            <w:r w:rsidRPr="005A585D">
              <w:rPr>
                <w:rFonts w:eastAsia="Arial"/>
                <w:szCs w:val="24"/>
              </w:rPr>
              <w:t>Bullish case</w:t>
            </w:r>
          </w:p>
        </w:tc>
        <w:tc>
          <w:tcPr>
            <w:tcW w:w="5811" w:type="dxa"/>
          </w:tcPr>
          <w:p w14:paraId="119DF65F" w14:textId="32E302D5" w:rsidR="005A585D" w:rsidRPr="005A585D" w:rsidRDefault="005A585D" w:rsidP="000F4E32">
            <w:pPr>
              <w:jc w:val="both"/>
              <w:rPr>
                <w:rFonts w:eastAsia="Arial"/>
                <w:szCs w:val="24"/>
              </w:rPr>
            </w:pPr>
            <w:r w:rsidRPr="005A585D">
              <w:rPr>
                <w:rFonts w:eastAsia="Arial"/>
                <w:szCs w:val="24"/>
              </w:rPr>
              <w:t>This item shall reflect the bank's relevant required forecast level of the relevant rate</w:t>
            </w:r>
            <w:r w:rsidR="005F4FBE">
              <w:rPr>
                <w:rFonts w:eastAsia="Arial"/>
                <w:szCs w:val="24"/>
              </w:rPr>
              <w:t>,</w:t>
            </w:r>
            <w:r w:rsidRPr="005A585D">
              <w:rPr>
                <w:rFonts w:eastAsia="Arial"/>
                <w:szCs w:val="24"/>
              </w:rPr>
              <w:t xml:space="preserve"> not the rate of change for the bank's decreasing rate case scenario.</w:t>
            </w:r>
          </w:p>
        </w:tc>
      </w:tr>
      <w:tr w:rsidR="005A585D" w:rsidRPr="005A585D" w14:paraId="2E6C614B" w14:textId="77777777" w:rsidTr="002E763F">
        <w:trPr>
          <w:trHeight w:val="416"/>
        </w:trPr>
        <w:tc>
          <w:tcPr>
            <w:tcW w:w="1276" w:type="dxa"/>
          </w:tcPr>
          <w:p w14:paraId="71E2EB87" w14:textId="499EB74C" w:rsidR="005A585D" w:rsidRPr="005A585D" w:rsidRDefault="00244C98" w:rsidP="000F4E32">
            <w:pPr>
              <w:jc w:val="both"/>
              <w:rPr>
                <w:rFonts w:eastAsia="Arial"/>
                <w:szCs w:val="24"/>
              </w:rPr>
            </w:pPr>
            <w:ins w:id="164" w:author="Katleho Makoko" w:date="2025-04-22T11:48:00Z">
              <w:r w:rsidRPr="00244C98">
                <w:rPr>
                  <w:rFonts w:eastAsia="Arial"/>
                  <w:szCs w:val="24"/>
                </w:rPr>
                <w:t>R1040</w:t>
              </w:r>
            </w:ins>
            <w:del w:id="165" w:author="Katleho Makoko" w:date="2025-04-22T11:48:00Z">
              <w:r w:rsidR="005A585D" w:rsidRPr="005A585D" w:rsidDel="00244C98">
                <w:rPr>
                  <w:rFonts w:eastAsia="Arial"/>
                  <w:szCs w:val="24"/>
                </w:rPr>
                <w:delText>103</w:delText>
              </w:r>
            </w:del>
            <w:ins w:id="166" w:author="Katleho Makoko" w:date="2025-04-22T11:48:00Z">
              <w:r>
                <w:rPr>
                  <w:rFonts w:eastAsia="Arial"/>
                  <w:szCs w:val="24"/>
                </w:rPr>
                <w:t xml:space="preserve"> to </w:t>
              </w:r>
            </w:ins>
            <w:ins w:id="167" w:author="Katleho Makoko" w:date="2025-04-22T11:49:00Z">
              <w:r w:rsidR="00E072FD" w:rsidRPr="00E072FD">
                <w:rPr>
                  <w:rFonts w:eastAsia="Arial"/>
                  <w:szCs w:val="24"/>
                </w:rPr>
                <w:t>R2000</w:t>
              </w:r>
            </w:ins>
          </w:p>
        </w:tc>
        <w:tc>
          <w:tcPr>
            <w:tcW w:w="1701" w:type="dxa"/>
          </w:tcPr>
          <w:p w14:paraId="297285DE" w14:textId="77777777" w:rsidR="005A585D" w:rsidRPr="005A585D" w:rsidRDefault="005A585D" w:rsidP="000F4E32">
            <w:pPr>
              <w:jc w:val="both"/>
              <w:rPr>
                <w:rFonts w:eastAsia="Arial"/>
                <w:szCs w:val="24"/>
              </w:rPr>
            </w:pPr>
            <w:r w:rsidRPr="005A585D">
              <w:rPr>
                <w:rFonts w:eastAsia="Arial"/>
                <w:szCs w:val="24"/>
              </w:rPr>
              <w:t>Material foreign currency reporting</w:t>
            </w:r>
          </w:p>
        </w:tc>
        <w:tc>
          <w:tcPr>
            <w:tcW w:w="5811" w:type="dxa"/>
          </w:tcPr>
          <w:p w14:paraId="21E388F3" w14:textId="75A36DFB" w:rsidR="005A585D" w:rsidRDefault="005A585D" w:rsidP="000F4E32">
            <w:pPr>
              <w:jc w:val="both"/>
              <w:rPr>
                <w:rFonts w:eastAsia="Arial"/>
                <w:szCs w:val="24"/>
              </w:rPr>
            </w:pPr>
            <w:r w:rsidRPr="005A585D">
              <w:rPr>
                <w:rFonts w:eastAsia="Arial"/>
                <w:szCs w:val="24"/>
              </w:rPr>
              <w:t>When completing the material foreign currency reporting of the form BA</w:t>
            </w:r>
            <w:r w:rsidR="004243DE">
              <w:rPr>
                <w:rFonts w:eastAsia="Arial"/>
                <w:szCs w:val="24"/>
              </w:rPr>
              <w:t xml:space="preserve"> </w:t>
            </w:r>
            <w:r w:rsidRPr="005A585D">
              <w:rPr>
                <w:rFonts w:eastAsia="Arial"/>
                <w:szCs w:val="24"/>
              </w:rPr>
              <w:t>330, the bank shall apply the respective corresponding line-item instructions specified hereinbefore-</w:t>
            </w:r>
          </w:p>
          <w:p w14:paraId="4FF24D99" w14:textId="77777777" w:rsidR="00C57FC6" w:rsidRPr="005A585D" w:rsidRDefault="00C57FC6" w:rsidP="000F4E32">
            <w:pPr>
              <w:jc w:val="both"/>
              <w:rPr>
                <w:rFonts w:eastAsia="Arial"/>
                <w:szCs w:val="24"/>
              </w:rPr>
            </w:pPr>
          </w:p>
          <w:p w14:paraId="5ABB10F7" w14:textId="1D97B94E" w:rsidR="005A585D" w:rsidRDefault="005A585D" w:rsidP="000F4E32">
            <w:pPr>
              <w:jc w:val="both"/>
              <w:rPr>
                <w:rFonts w:eastAsia="Arial"/>
                <w:szCs w:val="24"/>
              </w:rPr>
            </w:pPr>
            <w:r w:rsidRPr="005A585D">
              <w:rPr>
                <w:rFonts w:eastAsia="Arial"/>
                <w:szCs w:val="24"/>
              </w:rPr>
              <w:t>(a) in relation to any relevant foreign currency exposure that individually is equal to or exceeds 5% of the bank's total assets /liabilities, in which case the bank shall not convert the relevant amounts required to be reported to ZAR; or</w:t>
            </w:r>
          </w:p>
          <w:p w14:paraId="60ACAD31" w14:textId="77777777" w:rsidR="00C57FC6" w:rsidRPr="005A585D" w:rsidRDefault="00C57FC6" w:rsidP="000F4E32">
            <w:pPr>
              <w:jc w:val="both"/>
              <w:rPr>
                <w:rFonts w:eastAsia="Arial"/>
                <w:szCs w:val="24"/>
              </w:rPr>
            </w:pPr>
          </w:p>
          <w:p w14:paraId="5586C625" w14:textId="77777777" w:rsidR="005A585D" w:rsidRPr="005A585D" w:rsidRDefault="005A585D" w:rsidP="000F4E32">
            <w:pPr>
              <w:jc w:val="both"/>
              <w:rPr>
                <w:rFonts w:eastAsia="Arial"/>
                <w:szCs w:val="24"/>
              </w:rPr>
            </w:pPr>
            <w:r w:rsidRPr="005A585D">
              <w:rPr>
                <w:rFonts w:eastAsia="Arial"/>
                <w:szCs w:val="24"/>
              </w:rPr>
              <w:t>(b) when the aggregate or combined amount of all the bank's respective exposures to foreign currencies regarded as immaterial is equal to or exceeds 5% of the bank's total assets/liabilities, the bank shall convert the aggregate amounts required to be reported to ZAR.</w:t>
            </w:r>
          </w:p>
        </w:tc>
      </w:tr>
      <w:tr w:rsidR="00D233CB" w:rsidRPr="00DE4B73" w14:paraId="7F582C7C" w14:textId="77777777" w:rsidTr="002E763F">
        <w:trPr>
          <w:trHeight w:val="416"/>
        </w:trPr>
        <w:tc>
          <w:tcPr>
            <w:tcW w:w="1276" w:type="dxa"/>
          </w:tcPr>
          <w:p w14:paraId="5B7F4A8A" w14:textId="77777777" w:rsidR="00D233CB" w:rsidRPr="00DE4B73" w:rsidRDefault="00D233CB" w:rsidP="000F4E32">
            <w:pPr>
              <w:jc w:val="both"/>
              <w:rPr>
                <w:rFonts w:eastAsia="Arial"/>
                <w:szCs w:val="24"/>
              </w:rPr>
            </w:pPr>
          </w:p>
        </w:tc>
        <w:tc>
          <w:tcPr>
            <w:tcW w:w="1701" w:type="dxa"/>
          </w:tcPr>
          <w:p w14:paraId="3D5B69E6" w14:textId="68FA5003" w:rsidR="00D233CB" w:rsidRPr="00DE4B73" w:rsidRDefault="00D40ECA" w:rsidP="000F4E32">
            <w:pPr>
              <w:jc w:val="both"/>
              <w:rPr>
                <w:rFonts w:eastAsia="Arial"/>
                <w:szCs w:val="24"/>
              </w:rPr>
            </w:pPr>
            <w:r w:rsidRPr="00DE4B73">
              <w:rPr>
                <w:rFonts w:eastAsia="Arial"/>
                <w:szCs w:val="24"/>
              </w:rPr>
              <w:t xml:space="preserve">Material foreign currency </w:t>
            </w:r>
            <w:r w:rsidRPr="00DE4B73">
              <w:rPr>
                <w:rFonts w:eastAsia="Arial"/>
                <w:szCs w:val="24"/>
              </w:rPr>
              <w:lastRenderedPageBreak/>
              <w:t>reporting- list and numbering instructions</w:t>
            </w:r>
          </w:p>
        </w:tc>
        <w:tc>
          <w:tcPr>
            <w:tcW w:w="5811" w:type="dxa"/>
          </w:tcPr>
          <w:p w14:paraId="3C7F26B9" w14:textId="35DD9A27" w:rsidR="00D233CB" w:rsidRPr="00DE4B73" w:rsidRDefault="00F05282" w:rsidP="000F4E32">
            <w:pPr>
              <w:jc w:val="both"/>
              <w:rPr>
                <w:rFonts w:eastAsia="Arial"/>
                <w:szCs w:val="24"/>
              </w:rPr>
            </w:pPr>
            <w:r w:rsidRPr="00DE4B73">
              <w:rPr>
                <w:rFonts w:eastAsia="Arial"/>
                <w:szCs w:val="24"/>
              </w:rPr>
              <w:lastRenderedPageBreak/>
              <w:t>The belo</w:t>
            </w:r>
            <w:r w:rsidR="00BA1154" w:rsidRPr="00DE4B73">
              <w:rPr>
                <w:rFonts w:eastAsia="Arial"/>
                <w:szCs w:val="24"/>
              </w:rPr>
              <w:t>w</w:t>
            </w:r>
            <w:r w:rsidRPr="00DE4B73">
              <w:rPr>
                <w:rFonts w:eastAsia="Arial"/>
                <w:szCs w:val="24"/>
              </w:rPr>
              <w:t xml:space="preserve"> list of currencies is an indication of the currency denomination numbers to use when reporting the material foreign currency section</w:t>
            </w:r>
            <w:r w:rsidR="00B82069" w:rsidRPr="00DE4B73">
              <w:rPr>
                <w:rFonts w:eastAsia="Arial"/>
                <w:szCs w:val="24"/>
              </w:rPr>
              <w:t xml:space="preserve">; </w:t>
            </w:r>
            <w:r w:rsidR="00BA1154" w:rsidRPr="00DE4B73">
              <w:rPr>
                <w:rFonts w:eastAsia="Arial"/>
                <w:szCs w:val="24"/>
              </w:rPr>
              <w:t xml:space="preserve">report </w:t>
            </w:r>
            <w:r w:rsidR="00BA1154" w:rsidRPr="00DE4B73">
              <w:rPr>
                <w:rFonts w:eastAsia="Arial"/>
                <w:szCs w:val="24"/>
              </w:rPr>
              <w:lastRenderedPageBreak/>
              <w:t xml:space="preserve">the respective currency denomination number in line </w:t>
            </w:r>
            <w:ins w:id="168" w:author="Katleho Makoko" w:date="2025-04-22T11:50:00Z">
              <w:r w:rsidR="004D2D3A" w:rsidRPr="004D2D3A">
                <w:rPr>
                  <w:rFonts w:eastAsia="Arial"/>
                  <w:szCs w:val="24"/>
                </w:rPr>
                <w:t>R2010</w:t>
              </w:r>
            </w:ins>
            <w:del w:id="169" w:author="Katleho Makoko" w:date="2025-04-22T11:50:00Z">
              <w:r w:rsidR="00BA1154" w:rsidRPr="00DE4B73" w:rsidDel="004D2D3A">
                <w:rPr>
                  <w:rFonts w:eastAsia="Arial"/>
                  <w:szCs w:val="24"/>
                </w:rPr>
                <w:delText>200</w:delText>
              </w:r>
            </w:del>
            <w:r w:rsidR="00BA1154" w:rsidRPr="00DE4B73">
              <w:rPr>
                <w:rFonts w:eastAsia="Arial"/>
                <w:szCs w:val="24"/>
              </w:rPr>
              <w:t xml:space="preserve"> of the form BA</w:t>
            </w:r>
            <w:r w:rsidR="004243DE">
              <w:rPr>
                <w:rFonts w:eastAsia="Arial"/>
                <w:szCs w:val="24"/>
              </w:rPr>
              <w:t xml:space="preserve"> </w:t>
            </w:r>
            <w:r w:rsidR="00BA1154" w:rsidRPr="00DE4B73">
              <w:rPr>
                <w:rFonts w:eastAsia="Arial"/>
                <w:szCs w:val="24"/>
              </w:rPr>
              <w:t>330</w:t>
            </w:r>
            <w:r w:rsidR="007B3954" w:rsidRPr="00DE4B73">
              <w:rPr>
                <w:rFonts w:eastAsia="Arial"/>
                <w:szCs w:val="24"/>
              </w:rPr>
              <w:t xml:space="preserve"> following the</w:t>
            </w:r>
            <w:r w:rsidR="00D17822">
              <w:rPr>
                <w:rFonts w:eastAsia="Arial"/>
                <w:szCs w:val="24"/>
              </w:rPr>
              <w:t xml:space="preserve"> list specified</w:t>
            </w:r>
            <w:r w:rsidR="007B3954" w:rsidRPr="00DE4B73">
              <w:rPr>
                <w:rFonts w:eastAsia="Arial"/>
                <w:szCs w:val="24"/>
              </w:rPr>
              <w:t xml:space="preserve"> below:</w:t>
            </w:r>
          </w:p>
          <w:p w14:paraId="178DF6F4" w14:textId="77777777" w:rsidR="00684D96" w:rsidRPr="00DE4B73" w:rsidRDefault="00684D96" w:rsidP="000F4E32">
            <w:pPr>
              <w:jc w:val="both"/>
              <w:rPr>
                <w:rFonts w:eastAsia="Arial"/>
                <w:szCs w:val="24"/>
              </w:rPr>
            </w:pPr>
          </w:p>
          <w:p w14:paraId="21DA2659" w14:textId="798FAA87" w:rsidR="00684D96" w:rsidRPr="00DE4B73" w:rsidRDefault="00684D96" w:rsidP="000F4E32">
            <w:pPr>
              <w:jc w:val="both"/>
              <w:rPr>
                <w:rFonts w:eastAsia="Arial"/>
                <w:szCs w:val="24"/>
              </w:rPr>
            </w:pPr>
            <w:r w:rsidRPr="00DE4B73">
              <w:rPr>
                <w:rFonts w:eastAsia="Arial"/>
                <w:szCs w:val="24"/>
              </w:rPr>
              <w:t>Material currencies:</w:t>
            </w:r>
          </w:p>
          <w:p w14:paraId="59ABA4ED" w14:textId="77777777" w:rsidR="007B3954" w:rsidRPr="00DE4B73" w:rsidRDefault="007B3954" w:rsidP="000F4E32">
            <w:pPr>
              <w:jc w:val="both"/>
              <w:rPr>
                <w:rFonts w:eastAsia="Arial"/>
                <w:szCs w:val="24"/>
              </w:rPr>
            </w:pPr>
            <w:r w:rsidRPr="00DE4B73">
              <w:rPr>
                <w:rFonts w:eastAsia="Arial"/>
                <w:szCs w:val="24"/>
              </w:rPr>
              <w:t>USD- 1</w:t>
            </w:r>
          </w:p>
          <w:p w14:paraId="3A745CDA" w14:textId="77777777" w:rsidR="007B3954" w:rsidRPr="00DE4B73" w:rsidRDefault="007B3954" w:rsidP="000F4E32">
            <w:pPr>
              <w:jc w:val="both"/>
              <w:rPr>
                <w:rFonts w:eastAsia="Arial"/>
                <w:szCs w:val="24"/>
              </w:rPr>
            </w:pPr>
            <w:r w:rsidRPr="00DE4B73">
              <w:rPr>
                <w:rFonts w:eastAsia="Arial"/>
                <w:szCs w:val="24"/>
              </w:rPr>
              <w:t>GBP-</w:t>
            </w:r>
            <w:r w:rsidR="00684D96" w:rsidRPr="00DE4B73">
              <w:rPr>
                <w:rFonts w:eastAsia="Arial"/>
                <w:szCs w:val="24"/>
              </w:rPr>
              <w:t>2</w:t>
            </w:r>
          </w:p>
          <w:p w14:paraId="11D65FF7" w14:textId="77777777" w:rsidR="00684D96" w:rsidRPr="00DE4B73" w:rsidRDefault="00684D96" w:rsidP="000F4E32">
            <w:pPr>
              <w:jc w:val="both"/>
              <w:rPr>
                <w:rFonts w:eastAsia="Arial"/>
                <w:szCs w:val="24"/>
              </w:rPr>
            </w:pPr>
            <w:r w:rsidRPr="00DE4B73">
              <w:rPr>
                <w:rFonts w:eastAsia="Arial"/>
                <w:szCs w:val="24"/>
              </w:rPr>
              <w:t>JPY-3</w:t>
            </w:r>
          </w:p>
          <w:p w14:paraId="6DE31E20" w14:textId="77777777" w:rsidR="00684D96" w:rsidRPr="00DE4B73" w:rsidRDefault="00684D96" w:rsidP="000F4E32">
            <w:pPr>
              <w:jc w:val="both"/>
              <w:rPr>
                <w:rFonts w:eastAsia="Arial"/>
                <w:szCs w:val="24"/>
              </w:rPr>
            </w:pPr>
            <w:r w:rsidRPr="00DE4B73">
              <w:rPr>
                <w:rFonts w:eastAsia="Arial"/>
                <w:szCs w:val="24"/>
              </w:rPr>
              <w:t>CHF-4</w:t>
            </w:r>
          </w:p>
          <w:p w14:paraId="7C4FB8BC" w14:textId="77777777" w:rsidR="00684D96" w:rsidRPr="00DE4B73" w:rsidRDefault="00684D96" w:rsidP="000F4E32">
            <w:pPr>
              <w:jc w:val="both"/>
              <w:rPr>
                <w:rFonts w:eastAsia="Arial"/>
                <w:szCs w:val="24"/>
              </w:rPr>
            </w:pPr>
            <w:r w:rsidRPr="00DE4B73">
              <w:rPr>
                <w:rFonts w:eastAsia="Arial"/>
                <w:szCs w:val="24"/>
              </w:rPr>
              <w:t>EUR-5</w:t>
            </w:r>
          </w:p>
          <w:p w14:paraId="17C7BDD9" w14:textId="77777777" w:rsidR="00684D96" w:rsidRPr="00DE4B73" w:rsidRDefault="00684D96" w:rsidP="000F4E32">
            <w:pPr>
              <w:jc w:val="both"/>
              <w:rPr>
                <w:rFonts w:eastAsia="Arial"/>
                <w:szCs w:val="24"/>
              </w:rPr>
            </w:pPr>
            <w:r w:rsidRPr="00DE4B73">
              <w:rPr>
                <w:rFonts w:eastAsia="Arial"/>
                <w:szCs w:val="24"/>
              </w:rPr>
              <w:t>CNH-6</w:t>
            </w:r>
          </w:p>
          <w:p w14:paraId="3D50F951" w14:textId="77777777" w:rsidR="00684D96" w:rsidRPr="00DE4B73" w:rsidRDefault="00684D96" w:rsidP="000F4E32">
            <w:pPr>
              <w:jc w:val="both"/>
              <w:rPr>
                <w:rFonts w:eastAsia="Arial"/>
                <w:szCs w:val="24"/>
              </w:rPr>
            </w:pPr>
            <w:r w:rsidRPr="00DE4B73">
              <w:rPr>
                <w:rFonts w:eastAsia="Arial"/>
                <w:szCs w:val="24"/>
              </w:rPr>
              <w:t>CNY-7</w:t>
            </w:r>
          </w:p>
          <w:p w14:paraId="444E7AB0" w14:textId="77777777" w:rsidR="00684D96" w:rsidRPr="00DE4B73" w:rsidRDefault="00684D96" w:rsidP="000F4E32">
            <w:pPr>
              <w:jc w:val="both"/>
              <w:rPr>
                <w:rFonts w:eastAsia="Arial"/>
                <w:szCs w:val="24"/>
              </w:rPr>
            </w:pPr>
            <w:r w:rsidRPr="00DE4B73">
              <w:rPr>
                <w:rFonts w:eastAsia="Arial"/>
                <w:szCs w:val="24"/>
              </w:rPr>
              <w:t>Other-8</w:t>
            </w:r>
          </w:p>
          <w:p w14:paraId="645C0E45" w14:textId="77777777" w:rsidR="00684D96" w:rsidRPr="00DE4B73" w:rsidRDefault="00684D96" w:rsidP="000F4E32">
            <w:pPr>
              <w:jc w:val="both"/>
              <w:rPr>
                <w:rFonts w:eastAsia="Arial"/>
                <w:szCs w:val="24"/>
              </w:rPr>
            </w:pPr>
          </w:p>
          <w:p w14:paraId="4CDAB84D" w14:textId="77777777" w:rsidR="00684D96" w:rsidRPr="00DE4B73" w:rsidRDefault="00684D96" w:rsidP="000F4E32">
            <w:pPr>
              <w:jc w:val="both"/>
              <w:rPr>
                <w:rFonts w:eastAsia="Arial"/>
                <w:szCs w:val="24"/>
              </w:rPr>
            </w:pPr>
            <w:r w:rsidRPr="00DE4B73">
              <w:rPr>
                <w:rFonts w:eastAsia="Arial"/>
                <w:szCs w:val="24"/>
              </w:rPr>
              <w:t>Immaterial currencies:</w:t>
            </w:r>
          </w:p>
          <w:p w14:paraId="76FA6741" w14:textId="73B81F24" w:rsidR="00684D96" w:rsidRPr="00DE4B73" w:rsidRDefault="00684D96" w:rsidP="000F4E32">
            <w:pPr>
              <w:jc w:val="both"/>
              <w:rPr>
                <w:rFonts w:eastAsia="Arial"/>
                <w:szCs w:val="24"/>
              </w:rPr>
            </w:pPr>
            <w:r w:rsidRPr="00DE4B73">
              <w:rPr>
                <w:rFonts w:eastAsia="Arial"/>
                <w:szCs w:val="24"/>
              </w:rPr>
              <w:t>BWP- 9</w:t>
            </w:r>
          </w:p>
        </w:tc>
      </w:tr>
    </w:tbl>
    <w:p w14:paraId="0EDD4AA6" w14:textId="77777777" w:rsidR="005A585D" w:rsidRPr="005A585D" w:rsidRDefault="005A585D" w:rsidP="000F4E32">
      <w:pPr>
        <w:widowControl w:val="0"/>
        <w:autoSpaceDE w:val="0"/>
        <w:autoSpaceDN w:val="0"/>
        <w:rPr>
          <w:rFonts w:eastAsia="Arial" w:cs="Arial"/>
          <w:szCs w:val="24"/>
          <w:lang w:val="en-US"/>
        </w:rPr>
      </w:pPr>
    </w:p>
    <w:p w14:paraId="5A8571F5" w14:textId="63065566" w:rsidR="005A585D" w:rsidRPr="000F4E32" w:rsidRDefault="005A585D" w:rsidP="000F4E32">
      <w:pPr>
        <w:widowControl w:val="0"/>
        <w:numPr>
          <w:ilvl w:val="1"/>
          <w:numId w:val="5"/>
        </w:numPr>
        <w:autoSpaceDE w:val="0"/>
        <w:autoSpaceDN w:val="0"/>
        <w:ind w:left="851" w:hanging="851"/>
        <w:jc w:val="both"/>
        <w:outlineLvl w:val="1"/>
        <w:rPr>
          <w:rFonts w:cs="Arial"/>
          <w:szCs w:val="24"/>
        </w:rPr>
      </w:pPr>
      <w:r w:rsidRPr="000F4E32">
        <w:rPr>
          <w:rFonts w:cs="Arial"/>
          <w:szCs w:val="24"/>
        </w:rPr>
        <w:t>Banks are further directed as follows:</w:t>
      </w:r>
    </w:p>
    <w:p w14:paraId="716A9EB3" w14:textId="5CE1328E" w:rsidR="00C57FC6" w:rsidRDefault="00C57FC6" w:rsidP="000F4E32">
      <w:pPr>
        <w:rPr>
          <w:rFonts w:eastAsia="Arial" w:cs="Arial"/>
          <w:szCs w:val="24"/>
          <w:lang w:val="en-US"/>
        </w:rPr>
      </w:pPr>
    </w:p>
    <w:p w14:paraId="16F98AEF" w14:textId="22573603" w:rsidR="005A585D" w:rsidRPr="000F4E32" w:rsidRDefault="005A585D" w:rsidP="000F4E32">
      <w:pPr>
        <w:widowControl w:val="0"/>
        <w:numPr>
          <w:ilvl w:val="2"/>
          <w:numId w:val="5"/>
        </w:numPr>
        <w:tabs>
          <w:tab w:val="left" w:pos="851"/>
        </w:tabs>
        <w:autoSpaceDE w:val="0"/>
        <w:autoSpaceDN w:val="0"/>
        <w:ind w:left="851" w:hanging="851"/>
        <w:jc w:val="both"/>
        <w:rPr>
          <w:rFonts w:eastAsia="Arial" w:cs="Arial"/>
          <w:szCs w:val="24"/>
          <w:lang w:val="en-US"/>
        </w:rPr>
      </w:pPr>
      <w:r w:rsidRPr="000F4E32">
        <w:rPr>
          <w:rFonts w:eastAsia="Arial" w:cs="Arial"/>
          <w:szCs w:val="24"/>
          <w:lang w:val="en-US"/>
        </w:rPr>
        <w:t>Consolidated reporting requirements:</w:t>
      </w:r>
    </w:p>
    <w:p w14:paraId="06BFC3AC" w14:textId="77777777" w:rsidR="00B80021" w:rsidRPr="005A585D" w:rsidRDefault="00B80021" w:rsidP="000F4E32">
      <w:pPr>
        <w:widowControl w:val="0"/>
        <w:tabs>
          <w:tab w:val="left" w:pos="851"/>
        </w:tabs>
        <w:autoSpaceDE w:val="0"/>
        <w:autoSpaceDN w:val="0"/>
        <w:ind w:left="851"/>
        <w:jc w:val="both"/>
        <w:rPr>
          <w:rFonts w:eastAsia="Arial" w:cs="Arial"/>
          <w:b/>
          <w:bCs/>
          <w:szCs w:val="24"/>
          <w:lang w:val="en-US"/>
        </w:rPr>
      </w:pPr>
    </w:p>
    <w:p w14:paraId="7E53C0E5" w14:textId="4FE9E1DD" w:rsidR="005A585D" w:rsidRDefault="005A585D" w:rsidP="000F4E32">
      <w:pPr>
        <w:widowControl w:val="0"/>
        <w:numPr>
          <w:ilvl w:val="3"/>
          <w:numId w:val="5"/>
        </w:numPr>
        <w:tabs>
          <w:tab w:val="left" w:pos="851"/>
        </w:tabs>
        <w:autoSpaceDE w:val="0"/>
        <w:autoSpaceDN w:val="0"/>
        <w:ind w:left="851" w:hanging="851"/>
        <w:jc w:val="both"/>
        <w:rPr>
          <w:rFonts w:eastAsia="Arial" w:cs="Arial"/>
          <w:szCs w:val="24"/>
          <w:lang w:val="en-US"/>
        </w:rPr>
      </w:pPr>
      <w:r w:rsidRPr="005A585D">
        <w:rPr>
          <w:rFonts w:eastAsia="Arial" w:cs="Arial"/>
          <w:szCs w:val="24"/>
          <w:lang w:val="en-US"/>
        </w:rPr>
        <w:t xml:space="preserve">Regulation 30 of the Regulations, as amended to incorporate the updated IRRBB standards, shall be applied by banks on a solo basis until IRRBB Public Disclosure requirements come into effect, from 1 January 2024, when </w:t>
      </w:r>
      <w:r w:rsidR="00037B78">
        <w:rPr>
          <w:rFonts w:eastAsia="Arial" w:cs="Arial"/>
          <w:szCs w:val="24"/>
          <w:lang w:val="en-US"/>
        </w:rPr>
        <w:t>r</w:t>
      </w:r>
      <w:r w:rsidR="00037B78" w:rsidRPr="005A585D">
        <w:rPr>
          <w:rFonts w:eastAsia="Arial" w:cs="Arial"/>
          <w:szCs w:val="24"/>
          <w:lang w:val="en-US"/>
        </w:rPr>
        <w:t xml:space="preserve">egulation </w:t>
      </w:r>
      <w:r w:rsidRPr="005A585D">
        <w:rPr>
          <w:rFonts w:eastAsia="Arial" w:cs="Arial"/>
          <w:szCs w:val="24"/>
          <w:lang w:val="en-US"/>
        </w:rPr>
        <w:t xml:space="preserve">30 of the Regulations shall </w:t>
      </w:r>
      <w:r w:rsidR="0088719E">
        <w:rPr>
          <w:rFonts w:eastAsia="Arial" w:cs="Arial"/>
          <w:szCs w:val="24"/>
          <w:lang w:val="en-US"/>
        </w:rPr>
        <w:t>apply</w:t>
      </w:r>
      <w:r w:rsidRPr="005A585D">
        <w:rPr>
          <w:rFonts w:eastAsia="Arial" w:cs="Arial"/>
          <w:szCs w:val="24"/>
          <w:lang w:val="en-US"/>
        </w:rPr>
        <w:t xml:space="preserve"> on both a solo and group consolidated basis. </w:t>
      </w:r>
    </w:p>
    <w:p w14:paraId="0866F90A" w14:textId="77777777" w:rsidR="00B80021" w:rsidRPr="005A585D" w:rsidRDefault="00B80021" w:rsidP="000F4E32">
      <w:pPr>
        <w:widowControl w:val="0"/>
        <w:tabs>
          <w:tab w:val="left" w:pos="851"/>
        </w:tabs>
        <w:autoSpaceDE w:val="0"/>
        <w:autoSpaceDN w:val="0"/>
        <w:ind w:left="851"/>
        <w:jc w:val="both"/>
        <w:rPr>
          <w:rFonts w:eastAsia="Arial" w:cs="Arial"/>
          <w:szCs w:val="24"/>
          <w:lang w:val="en-US"/>
        </w:rPr>
      </w:pPr>
    </w:p>
    <w:p w14:paraId="78024870" w14:textId="1269534D" w:rsidR="00B80021" w:rsidRPr="00581847" w:rsidRDefault="005A585D" w:rsidP="000F4E32">
      <w:pPr>
        <w:widowControl w:val="0"/>
        <w:numPr>
          <w:ilvl w:val="3"/>
          <w:numId w:val="5"/>
        </w:numPr>
        <w:tabs>
          <w:tab w:val="left" w:pos="851"/>
        </w:tabs>
        <w:autoSpaceDE w:val="0"/>
        <w:autoSpaceDN w:val="0"/>
        <w:ind w:left="851" w:hanging="851"/>
        <w:jc w:val="both"/>
        <w:rPr>
          <w:rFonts w:eastAsia="Arial" w:cs="Arial"/>
          <w:szCs w:val="24"/>
          <w:lang w:val="en-US"/>
        </w:rPr>
      </w:pPr>
      <w:r w:rsidRPr="005A585D">
        <w:rPr>
          <w:rFonts w:eastAsia="Arial" w:cs="Arial"/>
          <w:szCs w:val="24"/>
          <w:lang w:val="en-US"/>
        </w:rPr>
        <w:t>For Group consolidated reporting requirements, all IRRBB requirements shall be applicable. Any challenges concerning the IRRBB reporting on a group consolidated basis should be brought to the attention of the PA.</w:t>
      </w:r>
    </w:p>
    <w:p w14:paraId="6E1007A5" w14:textId="77777777" w:rsidR="00B80021" w:rsidRPr="005A585D" w:rsidRDefault="00B80021" w:rsidP="000F4E32">
      <w:pPr>
        <w:widowControl w:val="0"/>
        <w:tabs>
          <w:tab w:val="left" w:pos="851"/>
        </w:tabs>
        <w:autoSpaceDE w:val="0"/>
        <w:autoSpaceDN w:val="0"/>
        <w:ind w:left="851"/>
        <w:jc w:val="both"/>
        <w:rPr>
          <w:rFonts w:eastAsia="Arial" w:cs="Arial"/>
          <w:szCs w:val="24"/>
          <w:lang w:val="en-US"/>
        </w:rPr>
      </w:pPr>
    </w:p>
    <w:p w14:paraId="4760CF97" w14:textId="0AA1E880" w:rsidR="005A585D" w:rsidRPr="000F4E32" w:rsidRDefault="005A585D" w:rsidP="000F4E32">
      <w:pPr>
        <w:widowControl w:val="0"/>
        <w:numPr>
          <w:ilvl w:val="2"/>
          <w:numId w:val="5"/>
        </w:numPr>
        <w:tabs>
          <w:tab w:val="left" w:pos="851"/>
        </w:tabs>
        <w:autoSpaceDE w:val="0"/>
        <w:autoSpaceDN w:val="0"/>
        <w:ind w:left="851" w:hanging="851"/>
        <w:jc w:val="both"/>
        <w:rPr>
          <w:rFonts w:eastAsia="Arial" w:cs="Arial"/>
          <w:szCs w:val="24"/>
          <w:lang w:val="en-US"/>
        </w:rPr>
      </w:pPr>
      <w:r w:rsidRPr="000F4E32">
        <w:rPr>
          <w:rFonts w:eastAsia="Arial" w:cs="Arial"/>
          <w:szCs w:val="24"/>
          <w:lang w:val="en-US"/>
        </w:rPr>
        <w:t>Internal capital framework for IRRBB:</w:t>
      </w:r>
    </w:p>
    <w:p w14:paraId="4858633C" w14:textId="77777777" w:rsidR="00B80021" w:rsidRPr="005A585D" w:rsidRDefault="00B80021" w:rsidP="000F4E32">
      <w:pPr>
        <w:widowControl w:val="0"/>
        <w:tabs>
          <w:tab w:val="left" w:pos="851"/>
        </w:tabs>
        <w:autoSpaceDE w:val="0"/>
        <w:autoSpaceDN w:val="0"/>
        <w:jc w:val="both"/>
        <w:rPr>
          <w:rFonts w:eastAsia="Arial" w:cs="Arial"/>
          <w:szCs w:val="24"/>
          <w:lang w:val="en-US"/>
        </w:rPr>
      </w:pPr>
    </w:p>
    <w:p w14:paraId="1D32E11A" w14:textId="75E3C7D2" w:rsidR="00B80021" w:rsidRDefault="005F4FBE" w:rsidP="000F4E32">
      <w:pPr>
        <w:widowControl w:val="0"/>
        <w:numPr>
          <w:ilvl w:val="3"/>
          <w:numId w:val="5"/>
        </w:numPr>
        <w:tabs>
          <w:tab w:val="left" w:pos="851"/>
        </w:tabs>
        <w:autoSpaceDE w:val="0"/>
        <w:autoSpaceDN w:val="0"/>
        <w:ind w:left="851" w:hanging="851"/>
        <w:jc w:val="both"/>
        <w:rPr>
          <w:rFonts w:eastAsia="Arial" w:cs="Arial"/>
          <w:szCs w:val="24"/>
          <w:lang w:val="en-US"/>
        </w:rPr>
      </w:pPr>
      <w:r>
        <w:rPr>
          <w:rFonts w:eastAsia="Arial" w:cs="Arial"/>
          <w:szCs w:val="24"/>
          <w:lang w:val="en-US"/>
        </w:rPr>
        <w:t>The PA will assess capital requirements for IRRBB</w:t>
      </w:r>
      <w:r w:rsidR="005A585D" w:rsidRPr="005A585D">
        <w:rPr>
          <w:rFonts w:eastAsia="Arial" w:cs="Arial"/>
          <w:szCs w:val="24"/>
          <w:lang w:val="en-US"/>
        </w:rPr>
        <w:t xml:space="preserve"> through the Pillar 2 process during the annual Internal Capital Adequacy Assessment Process (ICAAP). </w:t>
      </w:r>
    </w:p>
    <w:p w14:paraId="3E75C5AA" w14:textId="77777777" w:rsidR="000F4E32" w:rsidRPr="00FB20E8" w:rsidRDefault="000F4E32" w:rsidP="000F4E32">
      <w:pPr>
        <w:widowControl w:val="0"/>
        <w:tabs>
          <w:tab w:val="left" w:pos="851"/>
        </w:tabs>
        <w:autoSpaceDE w:val="0"/>
        <w:autoSpaceDN w:val="0"/>
        <w:jc w:val="both"/>
        <w:rPr>
          <w:rFonts w:eastAsia="Arial" w:cs="Arial"/>
          <w:szCs w:val="24"/>
          <w:lang w:val="en-US"/>
        </w:rPr>
      </w:pPr>
    </w:p>
    <w:p w14:paraId="137376F1" w14:textId="1F40D78B" w:rsidR="00B80021" w:rsidRPr="000F4E32" w:rsidRDefault="005A585D" w:rsidP="000F4E32">
      <w:pPr>
        <w:widowControl w:val="0"/>
        <w:numPr>
          <w:ilvl w:val="2"/>
          <w:numId w:val="5"/>
        </w:numPr>
        <w:tabs>
          <w:tab w:val="left" w:pos="851"/>
        </w:tabs>
        <w:autoSpaceDE w:val="0"/>
        <w:autoSpaceDN w:val="0"/>
        <w:ind w:left="851" w:hanging="851"/>
        <w:jc w:val="both"/>
        <w:rPr>
          <w:rFonts w:eastAsia="Arial" w:cs="Arial"/>
          <w:szCs w:val="24"/>
          <w:lang w:val="en-US"/>
        </w:rPr>
      </w:pPr>
      <w:r w:rsidRPr="000F4E32">
        <w:rPr>
          <w:rFonts w:eastAsia="Arial" w:cs="Arial"/>
          <w:szCs w:val="24"/>
          <w:lang w:val="en-US"/>
        </w:rPr>
        <w:t>IRRBB model validation:</w:t>
      </w:r>
    </w:p>
    <w:p w14:paraId="1599AD3D" w14:textId="77777777" w:rsidR="00581847" w:rsidRPr="005A585D" w:rsidRDefault="00581847" w:rsidP="000F4E32">
      <w:pPr>
        <w:widowControl w:val="0"/>
        <w:tabs>
          <w:tab w:val="left" w:pos="851"/>
        </w:tabs>
        <w:autoSpaceDE w:val="0"/>
        <w:autoSpaceDN w:val="0"/>
        <w:ind w:left="851"/>
        <w:jc w:val="both"/>
        <w:rPr>
          <w:rFonts w:eastAsia="Arial" w:cs="Arial"/>
          <w:b/>
          <w:bCs/>
          <w:szCs w:val="24"/>
          <w:lang w:val="en-US"/>
        </w:rPr>
      </w:pPr>
    </w:p>
    <w:p w14:paraId="6B9CA06A" w14:textId="1CF9C362" w:rsidR="00561B4F" w:rsidRDefault="005A585D" w:rsidP="000F4E32">
      <w:pPr>
        <w:widowControl w:val="0"/>
        <w:numPr>
          <w:ilvl w:val="3"/>
          <w:numId w:val="5"/>
        </w:numPr>
        <w:tabs>
          <w:tab w:val="left" w:pos="851"/>
        </w:tabs>
        <w:autoSpaceDE w:val="0"/>
        <w:autoSpaceDN w:val="0"/>
        <w:ind w:left="851" w:hanging="851"/>
        <w:jc w:val="both"/>
        <w:rPr>
          <w:rFonts w:eastAsia="Arial" w:cs="Arial"/>
          <w:szCs w:val="24"/>
          <w:lang w:val="en-US"/>
        </w:rPr>
      </w:pPr>
      <w:r w:rsidRPr="005A585D">
        <w:rPr>
          <w:rFonts w:eastAsia="Arial" w:cs="Arial"/>
          <w:szCs w:val="24"/>
          <w:lang w:val="en-US"/>
        </w:rPr>
        <w:t>Models used to model IRRBB will be subject to annual model validation. The scope of the models subject to validation must include the following:</w:t>
      </w:r>
    </w:p>
    <w:p w14:paraId="34C93BE0" w14:textId="77777777" w:rsidR="00172045" w:rsidRPr="00172045" w:rsidRDefault="00172045" w:rsidP="000F4E32">
      <w:pPr>
        <w:widowControl w:val="0"/>
        <w:tabs>
          <w:tab w:val="left" w:pos="851"/>
        </w:tabs>
        <w:autoSpaceDE w:val="0"/>
        <w:autoSpaceDN w:val="0"/>
        <w:jc w:val="both"/>
        <w:rPr>
          <w:rFonts w:eastAsia="Arial" w:cs="Arial"/>
          <w:szCs w:val="24"/>
          <w:lang w:val="en-US"/>
        </w:rPr>
      </w:pPr>
    </w:p>
    <w:p w14:paraId="2E52EDD3" w14:textId="5A23F481" w:rsidR="00860D10" w:rsidRPr="005A585D" w:rsidRDefault="00DE4FF9" w:rsidP="000F4E32">
      <w:pPr>
        <w:widowControl w:val="0"/>
        <w:autoSpaceDE w:val="0"/>
        <w:autoSpaceDN w:val="0"/>
        <w:ind w:left="1701" w:hanging="850"/>
        <w:jc w:val="both"/>
        <w:rPr>
          <w:rFonts w:eastAsia="Arial" w:cs="Arial"/>
          <w:szCs w:val="24"/>
          <w:lang w:val="en-US"/>
        </w:rPr>
      </w:pPr>
      <w:r>
        <w:rPr>
          <w:rFonts w:eastAsia="Arial" w:cs="Arial"/>
          <w:szCs w:val="24"/>
          <w:lang w:val="en-US"/>
        </w:rPr>
        <w:t xml:space="preserve">a. </w:t>
      </w:r>
      <w:r w:rsidR="005A585D" w:rsidRPr="005A585D">
        <w:rPr>
          <w:rFonts w:eastAsia="Arial" w:cs="Arial"/>
          <w:szCs w:val="24"/>
          <w:lang w:val="en-US"/>
        </w:rPr>
        <w:t>Non-maturity</w:t>
      </w:r>
      <w:r w:rsidR="005A585D" w:rsidRPr="005A585D">
        <w:rPr>
          <w:rFonts w:eastAsia="Arial" w:cs="Arial"/>
          <w:spacing w:val="-10"/>
          <w:szCs w:val="24"/>
          <w:lang w:val="en-US"/>
        </w:rPr>
        <w:t xml:space="preserve"> </w:t>
      </w:r>
      <w:r w:rsidR="005A585D" w:rsidRPr="005A585D">
        <w:rPr>
          <w:rFonts w:eastAsia="Arial" w:cs="Arial"/>
          <w:szCs w:val="24"/>
          <w:lang w:val="en-US"/>
        </w:rPr>
        <w:t>deposits</w:t>
      </w:r>
      <w:r w:rsidR="005A585D" w:rsidRPr="005A585D">
        <w:rPr>
          <w:rFonts w:eastAsia="Arial" w:cs="Arial"/>
          <w:spacing w:val="4"/>
          <w:szCs w:val="24"/>
          <w:lang w:val="en-US"/>
        </w:rPr>
        <w:t xml:space="preserve"> </w:t>
      </w:r>
      <w:r w:rsidR="005A585D" w:rsidRPr="005A585D">
        <w:rPr>
          <w:rFonts w:eastAsia="Arial" w:cs="Arial"/>
          <w:szCs w:val="24"/>
          <w:lang w:val="en-US"/>
        </w:rPr>
        <w:t>(NMD)</w:t>
      </w:r>
      <w:r w:rsidR="005A585D" w:rsidRPr="005A585D">
        <w:rPr>
          <w:rFonts w:eastAsia="Arial" w:cs="Arial"/>
          <w:spacing w:val="-19"/>
          <w:szCs w:val="24"/>
          <w:lang w:val="en-US"/>
        </w:rPr>
        <w:t xml:space="preserve"> </w:t>
      </w:r>
      <w:r w:rsidR="005A585D" w:rsidRPr="005A585D">
        <w:rPr>
          <w:rFonts w:eastAsia="Arial" w:cs="Arial"/>
          <w:spacing w:val="-2"/>
          <w:szCs w:val="24"/>
          <w:lang w:val="en-US"/>
        </w:rPr>
        <w:t>models.</w:t>
      </w:r>
    </w:p>
    <w:p w14:paraId="250A0038" w14:textId="4E7AAF8D" w:rsidR="005A585D" w:rsidRPr="005A585D" w:rsidRDefault="00DE4FF9" w:rsidP="000F4E32">
      <w:pPr>
        <w:widowControl w:val="0"/>
        <w:autoSpaceDE w:val="0"/>
        <w:autoSpaceDN w:val="0"/>
        <w:ind w:left="1701" w:hanging="850"/>
        <w:jc w:val="both"/>
        <w:rPr>
          <w:rFonts w:eastAsia="Arial" w:cs="Arial"/>
          <w:szCs w:val="24"/>
          <w:lang w:val="en-US"/>
        </w:rPr>
      </w:pPr>
      <w:r>
        <w:rPr>
          <w:rFonts w:eastAsia="Arial" w:cs="Arial"/>
          <w:spacing w:val="-2"/>
          <w:szCs w:val="24"/>
          <w:lang w:val="en-US"/>
        </w:rPr>
        <w:t xml:space="preserve">b. </w:t>
      </w:r>
      <w:proofErr w:type="spellStart"/>
      <w:r w:rsidR="005A585D" w:rsidRPr="005A585D">
        <w:rPr>
          <w:rFonts w:eastAsia="Arial" w:cs="Arial"/>
          <w:spacing w:val="-2"/>
          <w:szCs w:val="24"/>
          <w:lang w:val="en-US"/>
        </w:rPr>
        <w:t>Behaviouralisation</w:t>
      </w:r>
      <w:proofErr w:type="spellEnd"/>
      <w:r w:rsidR="005A585D" w:rsidRPr="005A585D">
        <w:rPr>
          <w:rFonts w:eastAsia="Arial" w:cs="Arial"/>
          <w:spacing w:val="40"/>
          <w:szCs w:val="24"/>
          <w:lang w:val="en-US"/>
        </w:rPr>
        <w:t xml:space="preserve"> </w:t>
      </w:r>
      <w:r w:rsidR="005A585D" w:rsidRPr="005A585D">
        <w:rPr>
          <w:rFonts w:eastAsia="Arial" w:cs="Arial"/>
          <w:spacing w:val="-2"/>
          <w:szCs w:val="24"/>
          <w:lang w:val="en-US"/>
        </w:rPr>
        <w:t>models/bank-specific</w:t>
      </w:r>
      <w:r w:rsidR="005A585D" w:rsidRPr="005A585D">
        <w:rPr>
          <w:rFonts w:eastAsia="Arial" w:cs="Arial"/>
          <w:spacing w:val="15"/>
          <w:szCs w:val="24"/>
          <w:lang w:val="en-US"/>
        </w:rPr>
        <w:t xml:space="preserve"> </w:t>
      </w:r>
      <w:r w:rsidR="005A585D" w:rsidRPr="005A585D">
        <w:rPr>
          <w:rFonts w:eastAsia="Arial" w:cs="Arial"/>
          <w:spacing w:val="-2"/>
          <w:szCs w:val="24"/>
          <w:lang w:val="en-US"/>
        </w:rPr>
        <w:t>assumptions.</w:t>
      </w:r>
    </w:p>
    <w:p w14:paraId="0BB719FF" w14:textId="04D6CC5E" w:rsidR="005A585D" w:rsidRPr="005A585D" w:rsidRDefault="00DE4FF9" w:rsidP="000F4E32">
      <w:pPr>
        <w:widowControl w:val="0"/>
        <w:autoSpaceDE w:val="0"/>
        <w:autoSpaceDN w:val="0"/>
        <w:ind w:left="1701" w:hanging="850"/>
        <w:jc w:val="both"/>
        <w:rPr>
          <w:rFonts w:eastAsia="Arial" w:cs="Arial"/>
          <w:szCs w:val="24"/>
          <w:lang w:val="en-US"/>
        </w:rPr>
      </w:pPr>
      <w:r>
        <w:rPr>
          <w:rFonts w:eastAsia="Arial" w:cs="Arial"/>
          <w:szCs w:val="24"/>
          <w:lang w:val="en-US"/>
        </w:rPr>
        <w:t xml:space="preserve">c. </w:t>
      </w:r>
      <w:r w:rsidR="005A585D" w:rsidRPr="005A585D">
        <w:rPr>
          <w:rFonts w:eastAsia="Arial" w:cs="Arial"/>
          <w:szCs w:val="24"/>
          <w:lang w:val="en-US"/>
        </w:rPr>
        <w:t>Models</w:t>
      </w:r>
      <w:r w:rsidR="005A585D" w:rsidRPr="005A585D">
        <w:rPr>
          <w:rFonts w:eastAsia="Arial" w:cs="Arial"/>
          <w:spacing w:val="-5"/>
          <w:szCs w:val="24"/>
          <w:lang w:val="en-US"/>
        </w:rPr>
        <w:t xml:space="preserve"> </w:t>
      </w:r>
      <w:r w:rsidR="005A585D" w:rsidRPr="005A585D">
        <w:rPr>
          <w:rFonts w:eastAsia="Arial" w:cs="Arial"/>
          <w:szCs w:val="24"/>
          <w:lang w:val="en-US"/>
        </w:rPr>
        <w:t>used</w:t>
      </w:r>
      <w:r w:rsidR="005A585D" w:rsidRPr="005A585D">
        <w:rPr>
          <w:rFonts w:eastAsia="Arial" w:cs="Arial"/>
          <w:spacing w:val="-6"/>
          <w:szCs w:val="24"/>
          <w:lang w:val="en-US"/>
        </w:rPr>
        <w:t xml:space="preserve"> </w:t>
      </w:r>
      <w:r w:rsidR="005A585D" w:rsidRPr="005A585D">
        <w:rPr>
          <w:rFonts w:eastAsia="Arial" w:cs="Arial"/>
          <w:szCs w:val="24"/>
          <w:lang w:val="en-US"/>
        </w:rPr>
        <w:t>to</w:t>
      </w:r>
      <w:r w:rsidR="005A585D" w:rsidRPr="005A585D">
        <w:rPr>
          <w:rFonts w:eastAsia="Arial" w:cs="Arial"/>
          <w:spacing w:val="-6"/>
          <w:szCs w:val="24"/>
          <w:lang w:val="en-US"/>
        </w:rPr>
        <w:t xml:space="preserve"> </w:t>
      </w:r>
      <w:r w:rsidR="005A585D" w:rsidRPr="005A585D">
        <w:rPr>
          <w:rFonts w:eastAsia="Arial" w:cs="Arial"/>
          <w:szCs w:val="24"/>
          <w:lang w:val="en-US"/>
        </w:rPr>
        <w:t>allocate</w:t>
      </w:r>
      <w:r w:rsidR="005A585D" w:rsidRPr="005A585D">
        <w:rPr>
          <w:rFonts w:eastAsia="Arial" w:cs="Arial"/>
          <w:spacing w:val="8"/>
          <w:szCs w:val="24"/>
          <w:lang w:val="en-US"/>
        </w:rPr>
        <w:t xml:space="preserve"> </w:t>
      </w:r>
      <w:r w:rsidR="005A585D" w:rsidRPr="005A585D">
        <w:rPr>
          <w:rFonts w:eastAsia="Arial" w:cs="Arial"/>
          <w:szCs w:val="24"/>
          <w:lang w:val="en-US"/>
        </w:rPr>
        <w:t>economic</w:t>
      </w:r>
      <w:r w:rsidR="005A585D" w:rsidRPr="005A585D">
        <w:rPr>
          <w:rFonts w:eastAsia="Arial" w:cs="Arial"/>
          <w:spacing w:val="-8"/>
          <w:szCs w:val="24"/>
          <w:lang w:val="en-US"/>
        </w:rPr>
        <w:t xml:space="preserve"> </w:t>
      </w:r>
      <w:r w:rsidR="005A585D" w:rsidRPr="005A585D">
        <w:rPr>
          <w:rFonts w:eastAsia="Arial" w:cs="Arial"/>
          <w:szCs w:val="24"/>
          <w:lang w:val="en-US"/>
        </w:rPr>
        <w:t>capital</w:t>
      </w:r>
      <w:r w:rsidR="005A585D" w:rsidRPr="005A585D">
        <w:rPr>
          <w:rFonts w:eastAsia="Arial" w:cs="Arial"/>
          <w:spacing w:val="9"/>
          <w:szCs w:val="24"/>
          <w:lang w:val="en-US"/>
        </w:rPr>
        <w:t xml:space="preserve"> </w:t>
      </w:r>
      <w:r w:rsidR="005A585D" w:rsidRPr="005A585D">
        <w:rPr>
          <w:rFonts w:eastAsia="Arial" w:cs="Arial"/>
          <w:szCs w:val="24"/>
          <w:lang w:val="en-US"/>
        </w:rPr>
        <w:t>for</w:t>
      </w:r>
      <w:r w:rsidR="005A585D" w:rsidRPr="005A585D">
        <w:rPr>
          <w:rFonts w:eastAsia="Arial" w:cs="Arial"/>
          <w:spacing w:val="-17"/>
          <w:szCs w:val="24"/>
          <w:lang w:val="en-US"/>
        </w:rPr>
        <w:t xml:space="preserve"> </w:t>
      </w:r>
      <w:r w:rsidR="005A585D" w:rsidRPr="005A585D">
        <w:rPr>
          <w:rFonts w:eastAsia="Arial" w:cs="Arial"/>
          <w:spacing w:val="-2"/>
          <w:szCs w:val="24"/>
          <w:lang w:val="en-US"/>
        </w:rPr>
        <w:t>IRRBB.</w:t>
      </w:r>
    </w:p>
    <w:p w14:paraId="0A6D0137" w14:textId="4AF645B1" w:rsidR="005A585D" w:rsidRPr="005A585D" w:rsidRDefault="00DE4FF9" w:rsidP="000F4E32">
      <w:pPr>
        <w:widowControl w:val="0"/>
        <w:autoSpaceDE w:val="0"/>
        <w:autoSpaceDN w:val="0"/>
        <w:ind w:left="1701" w:hanging="850"/>
        <w:jc w:val="both"/>
        <w:rPr>
          <w:rFonts w:eastAsia="Arial" w:cs="Arial"/>
          <w:szCs w:val="24"/>
          <w:lang w:val="en-US"/>
        </w:rPr>
      </w:pPr>
      <w:r>
        <w:rPr>
          <w:rFonts w:eastAsia="Arial" w:cs="Arial"/>
          <w:szCs w:val="24"/>
          <w:lang w:val="en-US"/>
        </w:rPr>
        <w:t xml:space="preserve">d. </w:t>
      </w:r>
      <w:r w:rsidR="005A585D" w:rsidRPr="005A585D">
        <w:rPr>
          <w:rFonts w:eastAsia="Arial" w:cs="Arial"/>
          <w:szCs w:val="24"/>
          <w:lang w:val="en-US"/>
        </w:rPr>
        <w:t>Methodology</w:t>
      </w:r>
      <w:r w:rsidR="005A585D" w:rsidRPr="005A585D">
        <w:rPr>
          <w:rFonts w:eastAsia="Arial" w:cs="Arial"/>
          <w:spacing w:val="4"/>
          <w:szCs w:val="24"/>
          <w:lang w:val="en-US"/>
        </w:rPr>
        <w:t xml:space="preserve"> </w:t>
      </w:r>
      <w:r w:rsidR="005A585D" w:rsidRPr="005A585D">
        <w:rPr>
          <w:rFonts w:eastAsia="Arial" w:cs="Arial"/>
          <w:szCs w:val="24"/>
          <w:lang w:val="en-US"/>
        </w:rPr>
        <w:t>for</w:t>
      </w:r>
      <w:r w:rsidR="005A585D" w:rsidRPr="005A585D">
        <w:rPr>
          <w:rFonts w:eastAsia="Arial" w:cs="Arial"/>
          <w:spacing w:val="-17"/>
          <w:szCs w:val="24"/>
          <w:lang w:val="en-US"/>
        </w:rPr>
        <w:t xml:space="preserve"> </w:t>
      </w:r>
      <w:r w:rsidR="005A585D" w:rsidRPr="005A585D">
        <w:rPr>
          <w:rFonts w:eastAsia="Arial" w:cs="Arial"/>
          <w:szCs w:val="24"/>
          <w:lang w:val="en-US"/>
        </w:rPr>
        <w:t>constructing interest</w:t>
      </w:r>
      <w:r w:rsidR="005A585D" w:rsidRPr="005A585D">
        <w:rPr>
          <w:rFonts w:eastAsia="Arial" w:cs="Arial"/>
          <w:spacing w:val="1"/>
          <w:szCs w:val="24"/>
          <w:lang w:val="en-US"/>
        </w:rPr>
        <w:t xml:space="preserve"> </w:t>
      </w:r>
      <w:r w:rsidR="005A585D" w:rsidRPr="005A585D">
        <w:rPr>
          <w:rFonts w:eastAsia="Arial" w:cs="Arial"/>
          <w:szCs w:val="24"/>
          <w:lang w:val="en-US"/>
        </w:rPr>
        <w:t>rate</w:t>
      </w:r>
      <w:r w:rsidR="005A585D" w:rsidRPr="005A585D">
        <w:rPr>
          <w:rFonts w:eastAsia="Arial" w:cs="Arial"/>
          <w:spacing w:val="-10"/>
          <w:szCs w:val="24"/>
          <w:lang w:val="en-US"/>
        </w:rPr>
        <w:t xml:space="preserve"> </w:t>
      </w:r>
      <w:r w:rsidR="005A585D" w:rsidRPr="005A585D">
        <w:rPr>
          <w:rFonts w:eastAsia="Arial" w:cs="Arial"/>
          <w:spacing w:val="-2"/>
          <w:szCs w:val="24"/>
          <w:lang w:val="en-US"/>
        </w:rPr>
        <w:t>curves.</w:t>
      </w:r>
    </w:p>
    <w:p w14:paraId="12D44997" w14:textId="74716AB4" w:rsidR="005A585D" w:rsidRPr="005A585D" w:rsidRDefault="00DE4FF9" w:rsidP="000F4E32">
      <w:pPr>
        <w:widowControl w:val="0"/>
        <w:autoSpaceDE w:val="0"/>
        <w:autoSpaceDN w:val="0"/>
        <w:ind w:left="1701" w:hanging="850"/>
        <w:jc w:val="both"/>
        <w:rPr>
          <w:rFonts w:eastAsia="Arial" w:cs="Arial"/>
          <w:szCs w:val="24"/>
          <w:lang w:val="en-US"/>
        </w:rPr>
      </w:pPr>
      <w:r>
        <w:rPr>
          <w:rFonts w:eastAsia="Arial" w:cs="Arial"/>
          <w:szCs w:val="24"/>
          <w:lang w:val="en-US"/>
        </w:rPr>
        <w:t xml:space="preserve">e. </w:t>
      </w:r>
      <w:r w:rsidR="005A585D" w:rsidRPr="005A585D">
        <w:rPr>
          <w:rFonts w:eastAsia="Arial" w:cs="Arial"/>
          <w:szCs w:val="24"/>
          <w:lang w:val="en-US"/>
        </w:rPr>
        <w:t>Methodology</w:t>
      </w:r>
      <w:r w:rsidR="005A585D" w:rsidRPr="005A585D">
        <w:rPr>
          <w:rFonts w:eastAsia="Arial" w:cs="Arial"/>
          <w:spacing w:val="10"/>
          <w:szCs w:val="24"/>
          <w:lang w:val="en-US"/>
        </w:rPr>
        <w:t xml:space="preserve"> </w:t>
      </w:r>
      <w:r w:rsidR="005A585D" w:rsidRPr="005A585D">
        <w:rPr>
          <w:rFonts w:eastAsia="Arial" w:cs="Arial"/>
          <w:szCs w:val="24"/>
          <w:lang w:val="en-US"/>
        </w:rPr>
        <w:t>for</w:t>
      </w:r>
      <w:r w:rsidR="005A585D" w:rsidRPr="005A585D">
        <w:rPr>
          <w:rFonts w:eastAsia="Arial" w:cs="Arial"/>
          <w:spacing w:val="-17"/>
          <w:szCs w:val="24"/>
          <w:lang w:val="en-US"/>
        </w:rPr>
        <w:t xml:space="preserve"> </w:t>
      </w:r>
      <w:r w:rsidR="005A585D" w:rsidRPr="005A585D">
        <w:rPr>
          <w:rFonts w:eastAsia="Arial" w:cs="Arial"/>
          <w:szCs w:val="24"/>
          <w:lang w:val="en-US"/>
        </w:rPr>
        <w:t>creating</w:t>
      </w:r>
      <w:r w:rsidR="005A585D" w:rsidRPr="005A585D">
        <w:rPr>
          <w:rFonts w:eastAsia="Arial" w:cs="Arial"/>
          <w:spacing w:val="-10"/>
          <w:szCs w:val="24"/>
          <w:lang w:val="en-US"/>
        </w:rPr>
        <w:t xml:space="preserve"> </w:t>
      </w:r>
      <w:r w:rsidR="005A585D" w:rsidRPr="005A585D">
        <w:rPr>
          <w:rFonts w:eastAsia="Arial" w:cs="Arial"/>
          <w:szCs w:val="24"/>
          <w:lang w:val="en-US"/>
        </w:rPr>
        <w:t>interest</w:t>
      </w:r>
      <w:r w:rsidR="005A585D" w:rsidRPr="005A585D">
        <w:rPr>
          <w:rFonts w:eastAsia="Arial" w:cs="Arial"/>
          <w:spacing w:val="15"/>
          <w:szCs w:val="24"/>
          <w:lang w:val="en-US"/>
        </w:rPr>
        <w:t xml:space="preserve"> </w:t>
      </w:r>
      <w:r w:rsidR="005A585D" w:rsidRPr="005A585D">
        <w:rPr>
          <w:rFonts w:eastAsia="Arial" w:cs="Arial"/>
          <w:szCs w:val="24"/>
          <w:lang w:val="en-US"/>
        </w:rPr>
        <w:t>rate</w:t>
      </w:r>
      <w:r w:rsidR="005A585D" w:rsidRPr="005A585D">
        <w:rPr>
          <w:rFonts w:eastAsia="Arial" w:cs="Arial"/>
          <w:spacing w:val="-8"/>
          <w:szCs w:val="24"/>
          <w:lang w:val="en-US"/>
        </w:rPr>
        <w:t xml:space="preserve"> </w:t>
      </w:r>
      <w:r w:rsidR="005A585D" w:rsidRPr="005A585D">
        <w:rPr>
          <w:rFonts w:eastAsia="Arial" w:cs="Arial"/>
          <w:spacing w:val="-2"/>
          <w:szCs w:val="24"/>
          <w:lang w:val="en-US"/>
        </w:rPr>
        <w:t>scenarios.</w:t>
      </w:r>
    </w:p>
    <w:p w14:paraId="7517D894" w14:textId="67166C64" w:rsidR="005A585D" w:rsidRPr="005A585D" w:rsidRDefault="00DE4FF9" w:rsidP="000F4E32">
      <w:pPr>
        <w:widowControl w:val="0"/>
        <w:autoSpaceDE w:val="0"/>
        <w:autoSpaceDN w:val="0"/>
        <w:ind w:left="1701" w:hanging="850"/>
        <w:jc w:val="both"/>
        <w:rPr>
          <w:rFonts w:eastAsia="Arial" w:cs="Arial"/>
          <w:szCs w:val="24"/>
          <w:lang w:val="en-US"/>
        </w:rPr>
      </w:pPr>
      <w:r>
        <w:rPr>
          <w:rFonts w:eastAsia="Arial" w:cs="Arial"/>
          <w:szCs w:val="24"/>
          <w:lang w:val="en-US"/>
        </w:rPr>
        <w:t xml:space="preserve">f. </w:t>
      </w:r>
      <w:r w:rsidR="005A585D" w:rsidRPr="005A585D">
        <w:rPr>
          <w:rFonts w:eastAsia="Arial" w:cs="Arial"/>
          <w:szCs w:val="24"/>
          <w:lang w:val="en-US"/>
        </w:rPr>
        <w:t>Methodology</w:t>
      </w:r>
      <w:r w:rsidR="005A585D" w:rsidRPr="005A585D">
        <w:rPr>
          <w:rFonts w:eastAsia="Arial" w:cs="Arial"/>
          <w:spacing w:val="5"/>
          <w:szCs w:val="24"/>
          <w:lang w:val="en-US"/>
        </w:rPr>
        <w:t xml:space="preserve"> </w:t>
      </w:r>
      <w:r w:rsidR="005A585D" w:rsidRPr="005A585D">
        <w:rPr>
          <w:rFonts w:eastAsia="Arial" w:cs="Arial"/>
          <w:szCs w:val="24"/>
          <w:lang w:val="en-US"/>
        </w:rPr>
        <w:t>for</w:t>
      </w:r>
      <w:r w:rsidR="005A585D" w:rsidRPr="005A585D">
        <w:rPr>
          <w:rFonts w:eastAsia="Arial" w:cs="Arial"/>
          <w:spacing w:val="-16"/>
          <w:szCs w:val="24"/>
          <w:lang w:val="en-US"/>
        </w:rPr>
        <w:t xml:space="preserve"> </w:t>
      </w:r>
      <w:r w:rsidR="005A585D" w:rsidRPr="005A585D">
        <w:rPr>
          <w:rFonts w:eastAsia="Arial" w:cs="Arial"/>
          <w:szCs w:val="24"/>
          <w:lang w:val="en-US"/>
        </w:rPr>
        <w:t>banks</w:t>
      </w:r>
      <w:r w:rsidR="005A585D" w:rsidRPr="005A585D">
        <w:rPr>
          <w:rFonts w:eastAsia="Arial" w:cs="Arial"/>
          <w:spacing w:val="-13"/>
          <w:szCs w:val="24"/>
          <w:lang w:val="en-US"/>
        </w:rPr>
        <w:t xml:space="preserve"> </w:t>
      </w:r>
      <w:r w:rsidR="005A585D" w:rsidRPr="005A585D">
        <w:rPr>
          <w:rFonts w:eastAsia="Arial" w:cs="Arial"/>
          <w:szCs w:val="24"/>
          <w:lang w:val="en-US"/>
        </w:rPr>
        <w:t>using Internal</w:t>
      </w:r>
      <w:r w:rsidR="005A585D" w:rsidRPr="005A585D">
        <w:rPr>
          <w:rFonts w:eastAsia="Arial" w:cs="Arial"/>
          <w:spacing w:val="2"/>
          <w:szCs w:val="24"/>
          <w:lang w:val="en-US"/>
        </w:rPr>
        <w:t xml:space="preserve"> </w:t>
      </w:r>
      <w:r w:rsidR="005A585D" w:rsidRPr="005A585D">
        <w:rPr>
          <w:rFonts w:eastAsia="Arial" w:cs="Arial"/>
          <w:szCs w:val="24"/>
          <w:lang w:val="en-US"/>
        </w:rPr>
        <w:t>Measurement</w:t>
      </w:r>
      <w:r w:rsidR="005A585D" w:rsidRPr="005A585D">
        <w:rPr>
          <w:rFonts w:eastAsia="Arial" w:cs="Arial"/>
          <w:spacing w:val="3"/>
          <w:szCs w:val="24"/>
          <w:lang w:val="en-US"/>
        </w:rPr>
        <w:t xml:space="preserve"> </w:t>
      </w:r>
      <w:r w:rsidR="005A585D" w:rsidRPr="005A585D">
        <w:rPr>
          <w:rFonts w:eastAsia="Arial" w:cs="Arial"/>
          <w:szCs w:val="24"/>
          <w:lang w:val="en-US"/>
        </w:rPr>
        <w:t>System</w:t>
      </w:r>
      <w:r w:rsidR="005A585D" w:rsidRPr="005A585D">
        <w:rPr>
          <w:rFonts w:eastAsia="Arial" w:cs="Arial"/>
          <w:spacing w:val="-13"/>
          <w:szCs w:val="24"/>
          <w:lang w:val="en-US"/>
        </w:rPr>
        <w:t xml:space="preserve"> </w:t>
      </w:r>
      <w:r w:rsidR="005A585D" w:rsidRPr="005A585D">
        <w:rPr>
          <w:rFonts w:eastAsia="Arial" w:cs="Arial"/>
          <w:szCs w:val="24"/>
          <w:lang w:val="en-US"/>
        </w:rPr>
        <w:t>(IMS)</w:t>
      </w:r>
      <w:r w:rsidR="005A585D" w:rsidRPr="005A585D">
        <w:rPr>
          <w:rFonts w:eastAsia="Arial" w:cs="Arial"/>
          <w:spacing w:val="-17"/>
          <w:szCs w:val="24"/>
          <w:lang w:val="en-US"/>
        </w:rPr>
        <w:t xml:space="preserve"> </w:t>
      </w:r>
      <w:r w:rsidR="005A585D" w:rsidRPr="005A585D">
        <w:rPr>
          <w:rFonts w:eastAsia="Arial" w:cs="Arial"/>
          <w:szCs w:val="24"/>
          <w:lang w:val="en-US"/>
        </w:rPr>
        <w:t>approach;</w:t>
      </w:r>
      <w:r w:rsidR="005A585D" w:rsidRPr="005A585D">
        <w:rPr>
          <w:rFonts w:eastAsia="Arial" w:cs="Arial"/>
          <w:spacing w:val="3"/>
          <w:szCs w:val="24"/>
          <w:lang w:val="en-US"/>
        </w:rPr>
        <w:t xml:space="preserve"> </w:t>
      </w:r>
      <w:r w:rsidR="005A585D" w:rsidRPr="005A585D">
        <w:rPr>
          <w:rFonts w:eastAsia="Arial" w:cs="Arial"/>
          <w:spacing w:val="-5"/>
          <w:szCs w:val="24"/>
          <w:lang w:val="en-US"/>
        </w:rPr>
        <w:t>and</w:t>
      </w:r>
    </w:p>
    <w:p w14:paraId="2EDCA4D8" w14:textId="609E38E6" w:rsidR="005A585D" w:rsidRPr="00B80021" w:rsidRDefault="00283177" w:rsidP="000F4E32">
      <w:pPr>
        <w:widowControl w:val="0"/>
        <w:autoSpaceDE w:val="0"/>
        <w:autoSpaceDN w:val="0"/>
        <w:ind w:left="1701" w:hanging="850"/>
        <w:jc w:val="both"/>
        <w:rPr>
          <w:rFonts w:eastAsia="Arial" w:cs="Arial"/>
          <w:szCs w:val="24"/>
          <w:lang w:val="en-US"/>
        </w:rPr>
      </w:pPr>
      <w:r>
        <w:rPr>
          <w:rFonts w:eastAsia="Arial" w:cs="Arial"/>
          <w:szCs w:val="24"/>
          <w:lang w:val="en-US"/>
        </w:rPr>
        <w:t xml:space="preserve">g. </w:t>
      </w:r>
      <w:r w:rsidR="005A585D" w:rsidRPr="005A585D">
        <w:rPr>
          <w:rFonts w:eastAsia="Arial" w:cs="Arial"/>
          <w:szCs w:val="24"/>
          <w:lang w:val="en-US"/>
        </w:rPr>
        <w:t>Methodology</w:t>
      </w:r>
      <w:r w:rsidR="005A585D" w:rsidRPr="005A585D">
        <w:rPr>
          <w:rFonts w:eastAsia="Arial" w:cs="Arial"/>
          <w:spacing w:val="-2"/>
          <w:szCs w:val="24"/>
          <w:lang w:val="en-US"/>
        </w:rPr>
        <w:t xml:space="preserve"> </w:t>
      </w:r>
      <w:r w:rsidR="005A585D" w:rsidRPr="005A585D">
        <w:rPr>
          <w:rFonts w:eastAsia="Arial" w:cs="Arial"/>
          <w:szCs w:val="24"/>
          <w:lang w:val="en-US"/>
        </w:rPr>
        <w:t>for</w:t>
      </w:r>
      <w:r w:rsidR="005A585D" w:rsidRPr="005A585D">
        <w:rPr>
          <w:rFonts w:eastAsia="Arial" w:cs="Arial"/>
          <w:spacing w:val="-17"/>
          <w:szCs w:val="24"/>
          <w:lang w:val="en-US"/>
        </w:rPr>
        <w:t xml:space="preserve"> </w:t>
      </w:r>
      <w:r w:rsidR="005A585D" w:rsidRPr="005A585D">
        <w:rPr>
          <w:rFonts w:eastAsia="Arial" w:cs="Arial"/>
          <w:szCs w:val="24"/>
          <w:lang w:val="en-US"/>
        </w:rPr>
        <w:t>banks</w:t>
      </w:r>
      <w:r w:rsidR="005A585D" w:rsidRPr="005A585D">
        <w:rPr>
          <w:rFonts w:eastAsia="Arial" w:cs="Arial"/>
          <w:spacing w:val="-16"/>
          <w:szCs w:val="24"/>
          <w:lang w:val="en-US"/>
        </w:rPr>
        <w:t xml:space="preserve"> </w:t>
      </w:r>
      <w:r w:rsidR="005A585D" w:rsidRPr="005A585D">
        <w:rPr>
          <w:rFonts w:eastAsia="Arial" w:cs="Arial"/>
          <w:szCs w:val="24"/>
          <w:lang w:val="en-US"/>
        </w:rPr>
        <w:t>using</w:t>
      </w:r>
      <w:r w:rsidR="005A585D" w:rsidRPr="005A585D">
        <w:rPr>
          <w:rFonts w:eastAsia="Arial" w:cs="Arial"/>
          <w:spacing w:val="-4"/>
          <w:szCs w:val="24"/>
          <w:lang w:val="en-US"/>
        </w:rPr>
        <w:t xml:space="preserve"> a </w:t>
      </w:r>
      <w:proofErr w:type="spellStart"/>
      <w:r w:rsidR="005A585D" w:rsidRPr="005A585D">
        <w:rPr>
          <w:rFonts w:eastAsia="Arial" w:cs="Arial"/>
          <w:szCs w:val="24"/>
          <w:lang w:val="en-US"/>
        </w:rPr>
        <w:t>standardised</w:t>
      </w:r>
      <w:proofErr w:type="spellEnd"/>
      <w:r w:rsidR="005A585D" w:rsidRPr="005A585D">
        <w:rPr>
          <w:rFonts w:eastAsia="Arial" w:cs="Arial"/>
          <w:spacing w:val="19"/>
          <w:szCs w:val="24"/>
          <w:lang w:val="en-US"/>
        </w:rPr>
        <w:t xml:space="preserve"> </w:t>
      </w:r>
      <w:r w:rsidR="005A585D" w:rsidRPr="005A585D">
        <w:rPr>
          <w:rFonts w:eastAsia="Arial" w:cs="Arial"/>
          <w:spacing w:val="-2"/>
          <w:szCs w:val="24"/>
          <w:lang w:val="en-US"/>
        </w:rPr>
        <w:t>approach.</w:t>
      </w:r>
    </w:p>
    <w:p w14:paraId="6CD53B6C" w14:textId="77777777" w:rsidR="00B80021" w:rsidRPr="005A585D" w:rsidRDefault="00B80021" w:rsidP="000F4E32">
      <w:pPr>
        <w:widowControl w:val="0"/>
        <w:autoSpaceDE w:val="0"/>
        <w:autoSpaceDN w:val="0"/>
        <w:ind w:left="1701" w:hanging="850"/>
        <w:jc w:val="both"/>
        <w:rPr>
          <w:rFonts w:eastAsia="Arial" w:cs="Arial"/>
          <w:szCs w:val="24"/>
          <w:lang w:val="en-US"/>
        </w:rPr>
      </w:pPr>
    </w:p>
    <w:p w14:paraId="61ACCEB4" w14:textId="4B559C90" w:rsidR="005A585D" w:rsidRPr="000F4E32" w:rsidRDefault="005A585D" w:rsidP="000F4E32">
      <w:pPr>
        <w:widowControl w:val="0"/>
        <w:numPr>
          <w:ilvl w:val="2"/>
          <w:numId w:val="5"/>
        </w:numPr>
        <w:tabs>
          <w:tab w:val="left" w:pos="851"/>
        </w:tabs>
        <w:autoSpaceDE w:val="0"/>
        <w:autoSpaceDN w:val="0"/>
        <w:ind w:left="851" w:hanging="851"/>
        <w:jc w:val="both"/>
        <w:rPr>
          <w:rFonts w:eastAsia="Arial" w:cs="Arial"/>
          <w:szCs w:val="24"/>
          <w:lang w:val="en-US"/>
        </w:rPr>
      </w:pPr>
      <w:r w:rsidRPr="000F4E32">
        <w:rPr>
          <w:rFonts w:eastAsia="Arial" w:cs="Arial"/>
          <w:szCs w:val="24"/>
          <w:lang w:val="en-US"/>
        </w:rPr>
        <w:t>Negative interest rates:</w:t>
      </w:r>
    </w:p>
    <w:p w14:paraId="2E6423BE" w14:textId="77777777" w:rsidR="00B80021" w:rsidRPr="005A585D" w:rsidRDefault="00B80021" w:rsidP="000F4E32">
      <w:pPr>
        <w:widowControl w:val="0"/>
        <w:tabs>
          <w:tab w:val="left" w:pos="851"/>
        </w:tabs>
        <w:autoSpaceDE w:val="0"/>
        <w:autoSpaceDN w:val="0"/>
        <w:ind w:left="851"/>
        <w:jc w:val="both"/>
        <w:rPr>
          <w:rFonts w:eastAsia="Arial" w:cs="Arial"/>
          <w:b/>
          <w:bCs/>
          <w:szCs w:val="24"/>
          <w:lang w:val="en-US"/>
        </w:rPr>
      </w:pPr>
    </w:p>
    <w:p w14:paraId="3D82C03C" w14:textId="52BC0B49" w:rsidR="005A585D" w:rsidRDefault="005A585D" w:rsidP="000F4E32">
      <w:pPr>
        <w:widowControl w:val="0"/>
        <w:numPr>
          <w:ilvl w:val="3"/>
          <w:numId w:val="5"/>
        </w:numPr>
        <w:tabs>
          <w:tab w:val="left" w:pos="851"/>
        </w:tabs>
        <w:autoSpaceDE w:val="0"/>
        <w:autoSpaceDN w:val="0"/>
        <w:ind w:left="851" w:hanging="851"/>
        <w:jc w:val="both"/>
        <w:rPr>
          <w:rFonts w:eastAsia="Arial" w:cs="Arial"/>
          <w:szCs w:val="24"/>
          <w:lang w:val="en-US"/>
        </w:rPr>
      </w:pPr>
      <w:r w:rsidRPr="005A585D">
        <w:rPr>
          <w:rFonts w:eastAsia="Arial" w:cs="Arial"/>
          <w:szCs w:val="24"/>
          <w:lang w:val="en-US"/>
        </w:rPr>
        <w:lastRenderedPageBreak/>
        <w:t xml:space="preserve">The 0% floor on interest rates no longer applies, and negative interest rates can now be included in NII and EVE calculations. </w:t>
      </w:r>
    </w:p>
    <w:p w14:paraId="1309D281" w14:textId="77777777" w:rsidR="00B80021" w:rsidRPr="005A585D" w:rsidRDefault="00B80021" w:rsidP="000F4E32">
      <w:pPr>
        <w:widowControl w:val="0"/>
        <w:tabs>
          <w:tab w:val="left" w:pos="851"/>
        </w:tabs>
        <w:autoSpaceDE w:val="0"/>
        <w:autoSpaceDN w:val="0"/>
        <w:ind w:left="851"/>
        <w:jc w:val="both"/>
        <w:rPr>
          <w:rFonts w:eastAsia="Arial" w:cs="Arial"/>
          <w:szCs w:val="24"/>
          <w:lang w:val="en-US"/>
        </w:rPr>
      </w:pPr>
    </w:p>
    <w:p w14:paraId="35649CCE" w14:textId="1713F5A3" w:rsidR="007257B2" w:rsidRDefault="005A585D" w:rsidP="000F4E32">
      <w:pPr>
        <w:widowControl w:val="0"/>
        <w:numPr>
          <w:ilvl w:val="3"/>
          <w:numId w:val="5"/>
        </w:numPr>
        <w:tabs>
          <w:tab w:val="left" w:pos="851"/>
        </w:tabs>
        <w:autoSpaceDE w:val="0"/>
        <w:autoSpaceDN w:val="0"/>
        <w:ind w:left="851" w:hanging="851"/>
        <w:jc w:val="both"/>
        <w:rPr>
          <w:rFonts w:eastAsia="Arial" w:cs="Arial"/>
          <w:szCs w:val="24"/>
          <w:lang w:val="en-US"/>
        </w:rPr>
      </w:pPr>
      <w:r w:rsidRPr="005A585D">
        <w:rPr>
          <w:rFonts w:eastAsia="Arial" w:cs="Arial"/>
          <w:szCs w:val="24"/>
          <w:lang w:val="en-US"/>
        </w:rPr>
        <w:t xml:space="preserve">In this regard, the </w:t>
      </w:r>
      <w:r w:rsidR="00AA5E29">
        <w:rPr>
          <w:rFonts w:eastAsia="Arial" w:cs="Arial"/>
          <w:szCs w:val="24"/>
          <w:lang w:val="en-US"/>
        </w:rPr>
        <w:t>banks</w:t>
      </w:r>
      <w:r w:rsidRPr="005A585D">
        <w:rPr>
          <w:rFonts w:eastAsia="Arial" w:cs="Arial"/>
          <w:szCs w:val="24"/>
          <w:lang w:val="en-US"/>
        </w:rPr>
        <w:t xml:space="preserve"> shall apply a -100bps floor, as there is an economic floor to interest rates.</w:t>
      </w:r>
    </w:p>
    <w:p w14:paraId="7F286970" w14:textId="77777777" w:rsidR="007E04BA" w:rsidRPr="005B3DF4" w:rsidRDefault="007E04BA" w:rsidP="000F4E32">
      <w:pPr>
        <w:rPr>
          <w:rFonts w:eastAsia="Arial" w:cs="Arial"/>
          <w:szCs w:val="24"/>
          <w:lang w:val="en-US"/>
        </w:rPr>
      </w:pPr>
    </w:p>
    <w:p w14:paraId="6E8A9E05" w14:textId="6FA67620" w:rsidR="00675DCC" w:rsidRPr="000F4E32" w:rsidRDefault="002A5EB7" w:rsidP="000F4E32">
      <w:pPr>
        <w:widowControl w:val="0"/>
        <w:numPr>
          <w:ilvl w:val="2"/>
          <w:numId w:val="5"/>
        </w:numPr>
        <w:tabs>
          <w:tab w:val="left" w:pos="851"/>
        </w:tabs>
        <w:autoSpaceDE w:val="0"/>
        <w:autoSpaceDN w:val="0"/>
        <w:ind w:left="851" w:hanging="851"/>
        <w:jc w:val="both"/>
        <w:rPr>
          <w:rFonts w:eastAsia="Arial" w:cs="Arial"/>
          <w:szCs w:val="24"/>
          <w:lang w:val="en-US"/>
        </w:rPr>
      </w:pPr>
      <w:r w:rsidRPr="000F4E32">
        <w:rPr>
          <w:rFonts w:eastAsia="Arial" w:cs="Arial"/>
          <w:szCs w:val="24"/>
          <w:lang w:val="en-US"/>
        </w:rPr>
        <w:t>Non-performing loans</w:t>
      </w:r>
      <w:r w:rsidR="00675DCC" w:rsidRPr="000F4E32">
        <w:rPr>
          <w:rFonts w:eastAsia="Arial" w:cs="Arial"/>
          <w:szCs w:val="24"/>
          <w:lang w:val="en-US"/>
        </w:rPr>
        <w:t>:</w:t>
      </w:r>
    </w:p>
    <w:p w14:paraId="31FE335B" w14:textId="77777777" w:rsidR="006239A1" w:rsidRPr="006239A1" w:rsidRDefault="006239A1" w:rsidP="000F4E32">
      <w:pPr>
        <w:widowControl w:val="0"/>
        <w:tabs>
          <w:tab w:val="left" w:pos="851"/>
        </w:tabs>
        <w:autoSpaceDE w:val="0"/>
        <w:autoSpaceDN w:val="0"/>
        <w:jc w:val="both"/>
        <w:rPr>
          <w:rFonts w:eastAsia="Arial" w:cs="Arial"/>
          <w:szCs w:val="24"/>
          <w:lang w:val="en-US"/>
        </w:rPr>
      </w:pPr>
    </w:p>
    <w:p w14:paraId="0DF7AF6E" w14:textId="737DE2D1" w:rsidR="00675DCC" w:rsidRDefault="002E6F7F" w:rsidP="000F4E32">
      <w:pPr>
        <w:widowControl w:val="0"/>
        <w:numPr>
          <w:ilvl w:val="3"/>
          <w:numId w:val="5"/>
        </w:numPr>
        <w:tabs>
          <w:tab w:val="left" w:pos="851"/>
        </w:tabs>
        <w:autoSpaceDE w:val="0"/>
        <w:autoSpaceDN w:val="0"/>
        <w:ind w:left="851" w:hanging="851"/>
        <w:jc w:val="both"/>
        <w:rPr>
          <w:rFonts w:eastAsia="Arial" w:cs="Arial"/>
          <w:szCs w:val="24"/>
          <w:lang w:val="en-US"/>
        </w:rPr>
      </w:pPr>
      <w:r w:rsidRPr="006239A1">
        <w:rPr>
          <w:rFonts w:eastAsia="Arial" w:cs="Arial"/>
          <w:szCs w:val="24"/>
          <w:lang w:val="en-US"/>
        </w:rPr>
        <w:t xml:space="preserve">The portion of any non-performing loan on which interest is calculated </w:t>
      </w:r>
      <w:r w:rsidR="00AA5E29">
        <w:rPr>
          <w:rFonts w:eastAsia="Arial" w:cs="Arial"/>
          <w:szCs w:val="24"/>
          <w:lang w:val="en-US"/>
        </w:rPr>
        <w:t>shall</w:t>
      </w:r>
      <w:r w:rsidR="000719B4" w:rsidRPr="006239A1">
        <w:rPr>
          <w:rFonts w:eastAsia="Arial" w:cs="Arial"/>
          <w:szCs w:val="24"/>
          <w:lang w:val="en-US"/>
        </w:rPr>
        <w:t xml:space="preserve"> </w:t>
      </w:r>
      <w:r w:rsidRPr="006239A1">
        <w:rPr>
          <w:rFonts w:eastAsia="Arial" w:cs="Arial"/>
          <w:szCs w:val="24"/>
          <w:lang w:val="en-US"/>
        </w:rPr>
        <w:t xml:space="preserve">be reported in the original interest rate bucket, and the portion of the loan on which interest is no longer accrued does not expose the bank to interest rate risk and </w:t>
      </w:r>
      <w:r w:rsidR="00AA5E29">
        <w:rPr>
          <w:rFonts w:eastAsia="Arial" w:cs="Arial"/>
          <w:szCs w:val="24"/>
          <w:lang w:val="en-US"/>
        </w:rPr>
        <w:t>shall</w:t>
      </w:r>
      <w:r w:rsidR="00B768E4" w:rsidRPr="006239A1">
        <w:rPr>
          <w:rFonts w:eastAsia="Arial" w:cs="Arial"/>
          <w:szCs w:val="24"/>
          <w:lang w:val="en-US"/>
        </w:rPr>
        <w:t xml:space="preserve"> </w:t>
      </w:r>
      <w:r w:rsidRPr="006239A1">
        <w:rPr>
          <w:rFonts w:eastAsia="Arial" w:cs="Arial"/>
          <w:szCs w:val="24"/>
          <w:lang w:val="en-US"/>
        </w:rPr>
        <w:t xml:space="preserve">be reported in the non-rate sensitive time bucket. This reporting treatment </w:t>
      </w:r>
      <w:r w:rsidR="00AA5E29">
        <w:rPr>
          <w:rFonts w:eastAsia="Arial" w:cs="Arial"/>
          <w:szCs w:val="24"/>
          <w:lang w:val="en-US"/>
        </w:rPr>
        <w:t>shall</w:t>
      </w:r>
      <w:r w:rsidR="00F52C08" w:rsidRPr="006239A1">
        <w:rPr>
          <w:rFonts w:eastAsia="Arial" w:cs="Arial"/>
          <w:szCs w:val="24"/>
          <w:lang w:val="en-US"/>
        </w:rPr>
        <w:t xml:space="preserve"> </w:t>
      </w:r>
      <w:r w:rsidRPr="006239A1">
        <w:rPr>
          <w:rFonts w:eastAsia="Arial" w:cs="Arial"/>
          <w:szCs w:val="24"/>
          <w:lang w:val="en-US"/>
        </w:rPr>
        <w:t>be consistent for the BA</w:t>
      </w:r>
      <w:r w:rsidR="003D17CA">
        <w:rPr>
          <w:rFonts w:eastAsia="Arial" w:cs="Arial"/>
          <w:szCs w:val="24"/>
          <w:lang w:val="en-US"/>
        </w:rPr>
        <w:t xml:space="preserve"> </w:t>
      </w:r>
      <w:r w:rsidRPr="006239A1">
        <w:rPr>
          <w:rFonts w:eastAsia="Arial" w:cs="Arial"/>
          <w:szCs w:val="24"/>
          <w:lang w:val="en-US"/>
        </w:rPr>
        <w:t>330 and BA</w:t>
      </w:r>
      <w:r w:rsidR="003D17CA">
        <w:rPr>
          <w:rFonts w:eastAsia="Arial" w:cs="Arial"/>
          <w:szCs w:val="24"/>
          <w:lang w:val="en-US"/>
        </w:rPr>
        <w:t xml:space="preserve"> </w:t>
      </w:r>
      <w:r w:rsidRPr="006239A1">
        <w:rPr>
          <w:rFonts w:eastAsia="Arial" w:cs="Arial"/>
          <w:szCs w:val="24"/>
          <w:lang w:val="en-US"/>
        </w:rPr>
        <w:t xml:space="preserve">610 returns for jurisdictions implementing IFRS 9. If IFRS 9 has not been implemented, the respective jurisdictions </w:t>
      </w:r>
      <w:r w:rsidR="00AA5E29">
        <w:rPr>
          <w:rFonts w:eastAsia="Arial" w:cs="Arial"/>
          <w:szCs w:val="24"/>
          <w:lang w:val="en-US"/>
        </w:rPr>
        <w:t>shall</w:t>
      </w:r>
      <w:r w:rsidR="00F52C08" w:rsidRPr="006239A1">
        <w:rPr>
          <w:rFonts w:eastAsia="Arial" w:cs="Arial"/>
          <w:szCs w:val="24"/>
          <w:lang w:val="en-US"/>
        </w:rPr>
        <w:t xml:space="preserve"> </w:t>
      </w:r>
      <w:r w:rsidRPr="006239A1">
        <w:rPr>
          <w:rFonts w:eastAsia="Arial" w:cs="Arial"/>
          <w:szCs w:val="24"/>
          <w:lang w:val="en-US"/>
        </w:rPr>
        <w:t>follow their own regulatory requirements and financial reporting guidelines</w:t>
      </w:r>
      <w:r w:rsidR="00034E23">
        <w:rPr>
          <w:rFonts w:eastAsia="Arial" w:cs="Arial"/>
          <w:szCs w:val="24"/>
          <w:lang w:val="en-US"/>
        </w:rPr>
        <w:t xml:space="preserve"> and inform the PA in writing accordingly</w:t>
      </w:r>
      <w:r w:rsidRPr="006239A1">
        <w:rPr>
          <w:rFonts w:eastAsia="Arial" w:cs="Arial"/>
          <w:szCs w:val="24"/>
          <w:lang w:val="en-US"/>
        </w:rPr>
        <w:t>.</w:t>
      </w:r>
    </w:p>
    <w:p w14:paraId="70C0B13B" w14:textId="77777777" w:rsidR="004F0A52" w:rsidRPr="006C38CC" w:rsidRDefault="004F0A52" w:rsidP="000F4E32">
      <w:pPr>
        <w:rPr>
          <w:rFonts w:eastAsia="Arial" w:cs="Arial"/>
          <w:b/>
          <w:bCs/>
          <w:szCs w:val="24"/>
          <w:lang w:val="en-US"/>
        </w:rPr>
      </w:pPr>
    </w:p>
    <w:p w14:paraId="49C6904B" w14:textId="6A424A1E" w:rsidR="007B7AF6" w:rsidRPr="000F4E32" w:rsidRDefault="007B7AF6" w:rsidP="000F4E32">
      <w:pPr>
        <w:pStyle w:val="ListParagraph"/>
        <w:widowControl w:val="0"/>
        <w:numPr>
          <w:ilvl w:val="2"/>
          <w:numId w:val="5"/>
        </w:numPr>
        <w:tabs>
          <w:tab w:val="left" w:pos="851"/>
        </w:tabs>
        <w:autoSpaceDE w:val="0"/>
        <w:autoSpaceDN w:val="0"/>
        <w:jc w:val="both"/>
        <w:rPr>
          <w:rFonts w:eastAsia="Arial" w:cs="Arial"/>
          <w:szCs w:val="24"/>
          <w:lang w:val="en-US"/>
        </w:rPr>
      </w:pPr>
      <w:r w:rsidRPr="000F4E32">
        <w:rPr>
          <w:rFonts w:eastAsia="Arial" w:cs="Arial"/>
          <w:szCs w:val="24"/>
          <w:lang w:val="en-US"/>
        </w:rPr>
        <w:t>Inflation-linked items:</w:t>
      </w:r>
    </w:p>
    <w:p w14:paraId="7FDF0D6E" w14:textId="77777777" w:rsidR="005C25A4" w:rsidRDefault="005C25A4" w:rsidP="000F4E32">
      <w:pPr>
        <w:pStyle w:val="ListParagraph"/>
        <w:rPr>
          <w:rFonts w:eastAsia="Arial" w:cs="Arial"/>
          <w:szCs w:val="24"/>
          <w:lang w:val="en-US"/>
        </w:rPr>
      </w:pPr>
    </w:p>
    <w:p w14:paraId="2C816E1F" w14:textId="1D9F46EA" w:rsidR="00D24076" w:rsidRPr="006C38CC" w:rsidRDefault="00AA5E29" w:rsidP="000F4E32">
      <w:pPr>
        <w:widowControl w:val="0"/>
        <w:numPr>
          <w:ilvl w:val="3"/>
          <w:numId w:val="5"/>
        </w:numPr>
        <w:tabs>
          <w:tab w:val="left" w:pos="851"/>
        </w:tabs>
        <w:autoSpaceDE w:val="0"/>
        <w:autoSpaceDN w:val="0"/>
        <w:ind w:left="851" w:hanging="851"/>
        <w:jc w:val="both"/>
        <w:rPr>
          <w:rFonts w:eastAsia="Arial" w:cs="Arial"/>
          <w:szCs w:val="24"/>
          <w:lang w:val="en-US"/>
        </w:rPr>
      </w:pPr>
      <w:r w:rsidRPr="00AA5E29">
        <w:rPr>
          <w:rFonts w:eastAsia="Arial" w:cs="Arial"/>
          <w:szCs w:val="24"/>
        </w:rPr>
        <w:t>Inflation-linked bonds reprice at the next coupon date and at maturity, therefore</w:t>
      </w:r>
      <w:r w:rsidR="005F4FBE">
        <w:rPr>
          <w:rFonts w:eastAsia="Arial" w:cs="Arial"/>
          <w:szCs w:val="24"/>
        </w:rPr>
        <w:t>,</w:t>
      </w:r>
      <w:r w:rsidRPr="00AA5E29">
        <w:rPr>
          <w:rFonts w:eastAsia="Arial" w:cs="Arial"/>
          <w:szCs w:val="24"/>
        </w:rPr>
        <w:t xml:space="preserve"> such items s</w:t>
      </w:r>
      <w:r>
        <w:rPr>
          <w:rFonts w:eastAsia="Arial" w:cs="Arial"/>
          <w:szCs w:val="24"/>
        </w:rPr>
        <w:t>hall</w:t>
      </w:r>
      <w:r w:rsidRPr="00AA5E29">
        <w:rPr>
          <w:rFonts w:eastAsia="Arial" w:cs="Arial"/>
          <w:szCs w:val="24"/>
        </w:rPr>
        <w:t xml:space="preserve"> be classified as fixed-rate items. </w:t>
      </w:r>
      <w:r w:rsidR="005F4FBE">
        <w:rPr>
          <w:rFonts w:eastAsia="Arial" w:cs="Arial"/>
          <w:szCs w:val="24"/>
          <w:lang w:val="en-US"/>
        </w:rPr>
        <w:t>Banks should apply consistent treatment from an interest rate shock perspective, whether for gap reporting, NII or EVE sensitivity perspective</w:t>
      </w:r>
      <w:r w:rsidR="00535FDA" w:rsidRPr="0031695E">
        <w:rPr>
          <w:rFonts w:eastAsia="Arial" w:cs="Arial"/>
          <w:szCs w:val="24"/>
        </w:rPr>
        <w:t>.</w:t>
      </w:r>
    </w:p>
    <w:p w14:paraId="71C5C50F" w14:textId="465D4A27" w:rsidR="00C57FC6" w:rsidRDefault="00C57FC6" w:rsidP="000F4E32">
      <w:pPr>
        <w:rPr>
          <w:rFonts w:eastAsia="Arial" w:cs="Arial"/>
          <w:szCs w:val="24"/>
          <w:lang w:val="en-US"/>
        </w:rPr>
      </w:pPr>
    </w:p>
    <w:p w14:paraId="40D1F7A2" w14:textId="3DAD7EF8" w:rsidR="005A585D" w:rsidRDefault="003269E2" w:rsidP="000F4E32">
      <w:pPr>
        <w:widowControl w:val="0"/>
        <w:numPr>
          <w:ilvl w:val="0"/>
          <w:numId w:val="4"/>
        </w:numPr>
        <w:autoSpaceDE w:val="0"/>
        <w:autoSpaceDN w:val="0"/>
        <w:adjustRightInd w:val="0"/>
        <w:ind w:left="851" w:hanging="851"/>
        <w:jc w:val="both"/>
        <w:rPr>
          <w:rFonts w:eastAsia="Arial" w:cs="Arial"/>
          <w:b/>
          <w:spacing w:val="-2"/>
          <w:szCs w:val="24"/>
          <w:lang w:val="en-US"/>
        </w:rPr>
      </w:pPr>
      <w:r>
        <w:rPr>
          <w:rFonts w:eastAsia="Arial" w:cs="Arial"/>
          <w:b/>
          <w:spacing w:val="-2"/>
          <w:szCs w:val="24"/>
          <w:lang w:val="en-US"/>
        </w:rPr>
        <w:t>Acknowledg</w:t>
      </w:r>
      <w:r w:rsidR="00843C63">
        <w:rPr>
          <w:rFonts w:eastAsia="Arial" w:cs="Arial"/>
          <w:b/>
          <w:spacing w:val="-2"/>
          <w:szCs w:val="24"/>
          <w:lang w:val="en-US"/>
        </w:rPr>
        <w:t>e</w:t>
      </w:r>
      <w:r>
        <w:rPr>
          <w:rFonts w:eastAsia="Arial" w:cs="Arial"/>
          <w:b/>
          <w:spacing w:val="-2"/>
          <w:szCs w:val="24"/>
          <w:lang w:val="en-US"/>
        </w:rPr>
        <w:t>ment of receipt</w:t>
      </w:r>
    </w:p>
    <w:p w14:paraId="7888B6BD" w14:textId="77777777" w:rsidR="00581847" w:rsidRPr="005A585D" w:rsidRDefault="00581847" w:rsidP="000F4E32">
      <w:pPr>
        <w:widowControl w:val="0"/>
        <w:autoSpaceDE w:val="0"/>
        <w:autoSpaceDN w:val="0"/>
        <w:adjustRightInd w:val="0"/>
        <w:ind w:left="851"/>
        <w:jc w:val="both"/>
        <w:rPr>
          <w:rFonts w:eastAsia="Arial" w:cs="Arial"/>
          <w:b/>
          <w:spacing w:val="-2"/>
          <w:szCs w:val="24"/>
          <w:lang w:val="en-US"/>
        </w:rPr>
      </w:pPr>
    </w:p>
    <w:p w14:paraId="5215D000" w14:textId="01709F57" w:rsidR="005A585D" w:rsidRPr="005A585D" w:rsidRDefault="003269E2" w:rsidP="000F4E32">
      <w:pPr>
        <w:widowControl w:val="0"/>
        <w:numPr>
          <w:ilvl w:val="1"/>
          <w:numId w:val="6"/>
        </w:numPr>
        <w:autoSpaceDE w:val="0"/>
        <w:autoSpaceDN w:val="0"/>
        <w:ind w:left="851" w:hanging="720"/>
        <w:jc w:val="both"/>
        <w:outlineLvl w:val="1"/>
        <w:rPr>
          <w:rFonts w:cs="Arial"/>
          <w:szCs w:val="24"/>
        </w:rPr>
      </w:pPr>
      <w:r>
        <w:rPr>
          <w:rFonts w:cs="Arial"/>
          <w:szCs w:val="24"/>
        </w:rPr>
        <w:t xml:space="preserve">Kindly ensure that a copy of this Directive is made available to your institution’s external auditors. In addition, the attached </w:t>
      </w:r>
      <w:r w:rsidR="000942FC">
        <w:rPr>
          <w:rFonts w:cs="Arial"/>
          <w:szCs w:val="24"/>
        </w:rPr>
        <w:t>acknowledg</w:t>
      </w:r>
      <w:r w:rsidR="00FE5DE2">
        <w:rPr>
          <w:rFonts w:cs="Arial"/>
          <w:szCs w:val="24"/>
        </w:rPr>
        <w:t>e</w:t>
      </w:r>
      <w:r w:rsidR="000942FC">
        <w:rPr>
          <w:rFonts w:cs="Arial"/>
          <w:szCs w:val="24"/>
        </w:rPr>
        <w:t>ment</w:t>
      </w:r>
      <w:r>
        <w:rPr>
          <w:rFonts w:cs="Arial"/>
          <w:szCs w:val="24"/>
        </w:rPr>
        <w:t xml:space="preserve"> of </w:t>
      </w:r>
      <w:r w:rsidR="002A1EA8">
        <w:rPr>
          <w:rFonts w:cs="Arial"/>
          <w:szCs w:val="24"/>
        </w:rPr>
        <w:t>receipt</w:t>
      </w:r>
      <w:r>
        <w:rPr>
          <w:rFonts w:cs="Arial"/>
          <w:szCs w:val="24"/>
        </w:rPr>
        <w:t xml:space="preserve"> duly completed and signed by both the chief executive officer of the </w:t>
      </w:r>
      <w:r w:rsidR="002A1EA8">
        <w:rPr>
          <w:rFonts w:cs="Arial"/>
          <w:szCs w:val="24"/>
        </w:rPr>
        <w:t>institution</w:t>
      </w:r>
      <w:r>
        <w:rPr>
          <w:rFonts w:cs="Arial"/>
          <w:szCs w:val="24"/>
        </w:rPr>
        <w:t xml:space="preserve"> and the said auditors should be returned to the PA at the </w:t>
      </w:r>
      <w:r w:rsidR="00F11DB6">
        <w:rPr>
          <w:rFonts w:cs="Arial"/>
          <w:szCs w:val="24"/>
        </w:rPr>
        <w:t>earliest</w:t>
      </w:r>
      <w:r>
        <w:rPr>
          <w:rFonts w:cs="Arial"/>
          <w:szCs w:val="24"/>
        </w:rPr>
        <w:t xml:space="preserve"> convenience of the aforementioned sign</w:t>
      </w:r>
      <w:r w:rsidR="00D32957">
        <w:rPr>
          <w:rFonts w:cs="Arial"/>
          <w:szCs w:val="24"/>
        </w:rPr>
        <w:t>atories.</w:t>
      </w:r>
    </w:p>
    <w:p w14:paraId="29D97B26" w14:textId="77777777" w:rsidR="005A585D" w:rsidRPr="005A585D" w:rsidRDefault="005A585D" w:rsidP="000F4E32">
      <w:pPr>
        <w:widowControl w:val="0"/>
        <w:ind w:left="851"/>
        <w:jc w:val="both"/>
        <w:outlineLvl w:val="1"/>
        <w:rPr>
          <w:rFonts w:cs="Arial"/>
          <w:szCs w:val="24"/>
        </w:rPr>
      </w:pPr>
    </w:p>
    <w:p w14:paraId="038D3F07" w14:textId="77777777" w:rsidR="00062D50" w:rsidRPr="005A585D" w:rsidRDefault="00062D50" w:rsidP="000F4E32">
      <w:pPr>
        <w:widowControl w:val="0"/>
        <w:autoSpaceDE w:val="0"/>
        <w:autoSpaceDN w:val="0"/>
        <w:jc w:val="both"/>
        <w:rPr>
          <w:rFonts w:eastAsia="Arial" w:cs="Arial"/>
          <w:szCs w:val="24"/>
          <w:lang w:val="en-US"/>
        </w:rPr>
      </w:pPr>
    </w:p>
    <w:p w14:paraId="5BF12CA0" w14:textId="6E4B6A27" w:rsidR="005A585D" w:rsidRDefault="005A585D" w:rsidP="000F4E32">
      <w:pPr>
        <w:widowControl w:val="0"/>
        <w:autoSpaceDE w:val="0"/>
        <w:autoSpaceDN w:val="0"/>
        <w:jc w:val="both"/>
        <w:rPr>
          <w:rFonts w:eastAsia="Arial" w:cs="Arial"/>
          <w:szCs w:val="24"/>
          <w:lang w:val="en-US"/>
        </w:rPr>
      </w:pPr>
    </w:p>
    <w:p w14:paraId="5E343BDF" w14:textId="14E9D4D2" w:rsidR="00D32957" w:rsidRDefault="00D32957" w:rsidP="000F4E32">
      <w:pPr>
        <w:widowControl w:val="0"/>
        <w:autoSpaceDE w:val="0"/>
        <w:autoSpaceDN w:val="0"/>
        <w:jc w:val="both"/>
        <w:rPr>
          <w:rFonts w:eastAsia="Arial" w:cs="Arial"/>
          <w:szCs w:val="24"/>
          <w:lang w:val="en-US"/>
        </w:rPr>
      </w:pPr>
    </w:p>
    <w:p w14:paraId="69964AF6" w14:textId="45C6B4EE" w:rsidR="00D32957" w:rsidRDefault="00D32957" w:rsidP="000F4E32">
      <w:pPr>
        <w:widowControl w:val="0"/>
        <w:autoSpaceDE w:val="0"/>
        <w:autoSpaceDN w:val="0"/>
        <w:jc w:val="both"/>
        <w:rPr>
          <w:rFonts w:eastAsia="Arial" w:cs="Arial"/>
          <w:szCs w:val="24"/>
          <w:lang w:val="en-US"/>
        </w:rPr>
      </w:pPr>
    </w:p>
    <w:p w14:paraId="6A9BB101" w14:textId="77777777" w:rsidR="00FB20E8" w:rsidRDefault="00FB20E8" w:rsidP="000F4E32">
      <w:pPr>
        <w:widowControl w:val="0"/>
        <w:autoSpaceDE w:val="0"/>
        <w:autoSpaceDN w:val="0"/>
        <w:jc w:val="both"/>
        <w:rPr>
          <w:rFonts w:eastAsia="Arial" w:cs="Arial"/>
          <w:szCs w:val="24"/>
          <w:lang w:val="en-US"/>
        </w:rPr>
      </w:pPr>
    </w:p>
    <w:p w14:paraId="1DE61F8D" w14:textId="2055355F" w:rsidR="00FB20E8" w:rsidRDefault="00FB20E8" w:rsidP="000F4E32">
      <w:pPr>
        <w:widowControl w:val="0"/>
        <w:autoSpaceDE w:val="0"/>
        <w:autoSpaceDN w:val="0"/>
        <w:jc w:val="both"/>
        <w:rPr>
          <w:rFonts w:eastAsia="Arial" w:cs="Arial"/>
          <w:szCs w:val="24"/>
          <w:lang w:val="en-US"/>
        </w:rPr>
      </w:pPr>
    </w:p>
    <w:p w14:paraId="7FED4C7C" w14:textId="4D9C1C1E" w:rsidR="00FB20E8" w:rsidRDefault="00FB20E8" w:rsidP="000F4E32">
      <w:pPr>
        <w:widowControl w:val="0"/>
        <w:autoSpaceDE w:val="0"/>
        <w:autoSpaceDN w:val="0"/>
        <w:jc w:val="both"/>
        <w:rPr>
          <w:rFonts w:eastAsia="Arial" w:cs="Arial"/>
          <w:szCs w:val="24"/>
          <w:lang w:val="en-US"/>
        </w:rPr>
      </w:pPr>
    </w:p>
    <w:p w14:paraId="78EF9A77" w14:textId="77777777" w:rsidR="00FB20E8" w:rsidRPr="005A585D" w:rsidRDefault="00FB20E8" w:rsidP="000F4E32">
      <w:pPr>
        <w:widowControl w:val="0"/>
        <w:autoSpaceDE w:val="0"/>
        <w:autoSpaceDN w:val="0"/>
        <w:jc w:val="both"/>
        <w:rPr>
          <w:rFonts w:eastAsia="Arial" w:cs="Arial"/>
          <w:szCs w:val="24"/>
          <w:lang w:val="en-US"/>
        </w:rPr>
      </w:pPr>
    </w:p>
    <w:p w14:paraId="021DA3F7" w14:textId="77777777" w:rsidR="005A585D" w:rsidRPr="00C57FC6" w:rsidRDefault="005A585D" w:rsidP="000F4E32">
      <w:pPr>
        <w:widowControl w:val="0"/>
        <w:autoSpaceDE w:val="0"/>
        <w:autoSpaceDN w:val="0"/>
        <w:ind w:right="99"/>
        <w:jc w:val="both"/>
        <w:outlineLvl w:val="0"/>
        <w:rPr>
          <w:rFonts w:eastAsia="Arial" w:cs="Arial"/>
          <w:bCs/>
          <w:szCs w:val="24"/>
          <w:lang w:val="en-US"/>
        </w:rPr>
      </w:pPr>
      <w:r w:rsidRPr="00C57FC6">
        <w:rPr>
          <w:rFonts w:eastAsia="Arial" w:cs="Arial"/>
          <w:bCs/>
          <w:szCs w:val="24"/>
          <w:lang w:val="en-US"/>
        </w:rPr>
        <w:t xml:space="preserve">Fundi Tshazibana </w:t>
      </w:r>
    </w:p>
    <w:p w14:paraId="4627DD92" w14:textId="77777777" w:rsidR="005A585D" w:rsidRPr="005A585D" w:rsidRDefault="005A585D" w:rsidP="000F4E32">
      <w:pPr>
        <w:widowControl w:val="0"/>
        <w:autoSpaceDE w:val="0"/>
        <w:autoSpaceDN w:val="0"/>
        <w:ind w:right="99"/>
        <w:jc w:val="both"/>
        <w:outlineLvl w:val="0"/>
        <w:rPr>
          <w:rFonts w:eastAsia="Arial" w:cs="Arial"/>
          <w:b/>
          <w:bCs/>
          <w:szCs w:val="24"/>
          <w:lang w:val="en-US"/>
        </w:rPr>
      </w:pPr>
      <w:r w:rsidRPr="005A585D">
        <w:rPr>
          <w:rFonts w:eastAsia="Arial" w:cs="Arial"/>
          <w:b/>
          <w:bCs/>
          <w:szCs w:val="24"/>
          <w:lang w:val="en-US"/>
        </w:rPr>
        <w:t>Chief</w:t>
      </w:r>
      <w:r w:rsidRPr="005A585D">
        <w:rPr>
          <w:rFonts w:eastAsia="Arial" w:cs="Arial"/>
          <w:b/>
          <w:bCs/>
          <w:spacing w:val="-15"/>
          <w:szCs w:val="24"/>
          <w:lang w:val="en-US"/>
        </w:rPr>
        <w:t xml:space="preserve"> </w:t>
      </w:r>
      <w:r w:rsidRPr="005A585D">
        <w:rPr>
          <w:rFonts w:eastAsia="Arial" w:cs="Arial"/>
          <w:b/>
          <w:bCs/>
          <w:szCs w:val="24"/>
          <w:lang w:val="en-US"/>
        </w:rPr>
        <w:t>Executive</w:t>
      </w:r>
      <w:r w:rsidRPr="005A585D">
        <w:rPr>
          <w:rFonts w:eastAsia="Arial" w:cs="Arial"/>
          <w:b/>
          <w:bCs/>
          <w:spacing w:val="-9"/>
          <w:szCs w:val="24"/>
          <w:lang w:val="en-US"/>
        </w:rPr>
        <w:t xml:space="preserve"> </w:t>
      </w:r>
      <w:r w:rsidRPr="005A585D">
        <w:rPr>
          <w:rFonts w:eastAsia="Arial" w:cs="Arial"/>
          <w:b/>
          <w:bCs/>
          <w:szCs w:val="24"/>
          <w:lang w:val="en-US"/>
        </w:rPr>
        <w:t>Officer</w:t>
      </w:r>
    </w:p>
    <w:p w14:paraId="026C15A4" w14:textId="77777777" w:rsidR="005A585D" w:rsidRPr="005A585D" w:rsidRDefault="005A585D" w:rsidP="000F4E32">
      <w:pPr>
        <w:widowControl w:val="0"/>
        <w:autoSpaceDE w:val="0"/>
        <w:autoSpaceDN w:val="0"/>
        <w:ind w:right="99"/>
        <w:jc w:val="both"/>
        <w:rPr>
          <w:rFonts w:eastAsia="Arial" w:cs="Arial"/>
          <w:b/>
          <w:szCs w:val="24"/>
          <w:lang w:val="en-US"/>
        </w:rPr>
      </w:pPr>
    </w:p>
    <w:p w14:paraId="0786F8C4" w14:textId="77777777" w:rsidR="005A585D" w:rsidRPr="00C57FC6" w:rsidRDefault="005A585D" w:rsidP="000F4E32">
      <w:pPr>
        <w:widowControl w:val="0"/>
        <w:autoSpaceDE w:val="0"/>
        <w:autoSpaceDN w:val="0"/>
        <w:ind w:right="99"/>
        <w:jc w:val="both"/>
        <w:rPr>
          <w:rFonts w:eastAsia="Arial" w:cs="Arial"/>
          <w:bCs/>
          <w:szCs w:val="24"/>
          <w:lang w:val="en-US"/>
        </w:rPr>
      </w:pPr>
      <w:r w:rsidRPr="00C57FC6">
        <w:rPr>
          <w:rFonts w:eastAsia="Arial" w:cs="Arial"/>
          <w:bCs/>
          <w:spacing w:val="-2"/>
          <w:szCs w:val="24"/>
          <w:lang w:val="en-US"/>
        </w:rPr>
        <w:t>Date:</w:t>
      </w:r>
    </w:p>
    <w:p w14:paraId="3CBD97FE" w14:textId="77777777" w:rsidR="00A771FC" w:rsidRPr="002230AB" w:rsidRDefault="00A771FC" w:rsidP="000F4E32">
      <w:pPr>
        <w:rPr>
          <w:rFonts w:cs="Arial"/>
          <w:szCs w:val="24"/>
        </w:rPr>
      </w:pPr>
    </w:p>
    <w:p w14:paraId="573A3261" w14:textId="63993184" w:rsidR="00A771FC" w:rsidRDefault="00CB7D03" w:rsidP="000F4E32">
      <w:r w:rsidRPr="00C86D6F">
        <w:t>The previous Directive issued was Directive 1/202</w:t>
      </w:r>
      <w:r w:rsidR="00D21999" w:rsidRPr="00C86D6F">
        <w:t>3</w:t>
      </w:r>
      <w:r w:rsidRPr="00C86D6F">
        <w:t xml:space="preserve">, dated </w:t>
      </w:r>
      <w:r w:rsidR="00C86D6F" w:rsidRPr="00C86D6F">
        <w:t>23</w:t>
      </w:r>
      <w:r w:rsidRPr="00C86D6F">
        <w:t xml:space="preserve"> </w:t>
      </w:r>
      <w:r w:rsidR="00C86D6F" w:rsidRPr="00C86D6F">
        <w:t>January</w:t>
      </w:r>
      <w:r w:rsidRPr="00C86D6F">
        <w:t xml:space="preserve"> 202</w:t>
      </w:r>
      <w:r w:rsidR="00C86D6F" w:rsidRPr="00C86D6F">
        <w:t>3</w:t>
      </w:r>
      <w:r w:rsidRPr="00C86D6F">
        <w:t>.</w:t>
      </w:r>
      <w:r>
        <w:t xml:space="preserve"> </w:t>
      </w:r>
    </w:p>
    <w:p w14:paraId="6EAB9F95" w14:textId="77777777" w:rsidR="00A771FC" w:rsidRPr="00FB41C9" w:rsidRDefault="00A771FC" w:rsidP="000F4E32"/>
    <w:sectPr w:rsidR="00A771FC" w:rsidRPr="00FB41C9" w:rsidSect="007E302D">
      <w:headerReference w:type="even" r:id="rId12"/>
      <w:headerReference w:type="default" r:id="rId13"/>
      <w:footerReference w:type="even" r:id="rId14"/>
      <w:footerReference w:type="default" r:id="rId15"/>
      <w:headerReference w:type="first" r:id="rId16"/>
      <w:footerReference w:type="first" r:id="rId17"/>
      <w:pgSz w:w="11900" w:h="16820" w:code="9"/>
      <w:pgMar w:top="1134" w:right="1134" w:bottom="851" w:left="1134" w:header="56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BBA6B" w14:textId="77777777" w:rsidR="0096066B" w:rsidRDefault="0096066B">
      <w:r>
        <w:separator/>
      </w:r>
    </w:p>
  </w:endnote>
  <w:endnote w:type="continuationSeparator" w:id="0">
    <w:p w14:paraId="0ED7ABB3" w14:textId="77777777" w:rsidR="0096066B" w:rsidRDefault="00960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678D6" w14:textId="77777777" w:rsidR="009C130C" w:rsidRDefault="009C13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583256396"/>
      <w:docPartObj>
        <w:docPartGallery w:val="Page Numbers (Bottom of Page)"/>
        <w:docPartUnique/>
      </w:docPartObj>
    </w:sdtPr>
    <w:sdtEndPr>
      <w:rPr>
        <w:noProof/>
      </w:rPr>
    </w:sdtEndPr>
    <w:sdtContent>
      <w:p w14:paraId="0D5391B5" w14:textId="6F92EB60" w:rsidR="005126B8" w:rsidRDefault="005126B8" w:rsidP="005126B8">
        <w:pPr>
          <w:pStyle w:val="Footer"/>
          <w:tabs>
            <w:tab w:val="clear" w:pos="4153"/>
            <w:tab w:val="clear" w:pos="8306"/>
            <w:tab w:val="center" w:pos="9498"/>
            <w:tab w:val="right" w:pos="9632"/>
          </w:tabs>
          <w:spacing w:after="120"/>
          <w:rPr>
            <w:rFonts w:eastAsiaTheme="majorEastAsia" w:cs="Arial"/>
            <w:noProof/>
            <w:sz w:val="20"/>
          </w:rPr>
        </w:pPr>
        <w:r>
          <w:rPr>
            <w:rFonts w:eastAsiaTheme="minorEastAsia" w:cs="Arial"/>
            <w:sz w:val="20"/>
          </w:rPr>
          <w:tab/>
        </w:r>
        <w:r w:rsidRPr="005126B8">
          <w:rPr>
            <w:rFonts w:eastAsiaTheme="minorEastAsia" w:cs="Arial"/>
            <w:sz w:val="20"/>
          </w:rPr>
          <w:fldChar w:fldCharType="begin"/>
        </w:r>
        <w:r w:rsidRPr="005126B8">
          <w:rPr>
            <w:rFonts w:cs="Arial"/>
            <w:sz w:val="20"/>
          </w:rPr>
          <w:instrText xml:space="preserve"> PAGE    \* MERGEFORMAT </w:instrText>
        </w:r>
        <w:r w:rsidRPr="005126B8">
          <w:rPr>
            <w:rFonts w:eastAsiaTheme="minorEastAsia" w:cs="Arial"/>
            <w:sz w:val="20"/>
          </w:rPr>
          <w:fldChar w:fldCharType="separate"/>
        </w:r>
        <w:r w:rsidR="000B2044" w:rsidRPr="000B2044">
          <w:rPr>
            <w:rFonts w:eastAsiaTheme="majorEastAsia" w:cs="Arial"/>
            <w:noProof/>
            <w:sz w:val="20"/>
          </w:rPr>
          <w:t>2</w:t>
        </w:r>
        <w:r w:rsidRPr="005126B8">
          <w:rPr>
            <w:rFonts w:eastAsiaTheme="majorEastAsia" w:cs="Arial"/>
            <w:noProof/>
            <w:sz w:val="20"/>
          </w:rPr>
          <w:fldChar w:fldCharType="end"/>
        </w:r>
      </w:p>
      <w:p w14:paraId="2682ACAD" w14:textId="3A03601D" w:rsidR="00D644E4" w:rsidRPr="005126B8" w:rsidRDefault="0096066B" w:rsidP="005126B8">
        <w:pPr>
          <w:spacing w:after="120"/>
          <w:jc w:val="center"/>
          <w:rPr>
            <w:rFonts w:asciiTheme="majorHAnsi" w:eastAsiaTheme="majorEastAsia" w:hAnsiTheme="majorHAnsi" w:cstheme="majorBidi"/>
            <w:noProof/>
            <w:sz w:val="28"/>
            <w:szCs w:val="2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091518"/>
      <w:docPartObj>
        <w:docPartGallery w:val="Page Numbers (Bottom of Page)"/>
        <w:docPartUnique/>
      </w:docPartObj>
    </w:sdtPr>
    <w:sdtEndPr>
      <w:rPr>
        <w:noProof/>
      </w:rPr>
    </w:sdtEndPr>
    <w:sdtContent>
      <w:p w14:paraId="72965FC5" w14:textId="2F52995A" w:rsidR="005126B8" w:rsidRDefault="005126B8" w:rsidP="005126B8">
        <w:pPr>
          <w:pStyle w:val="Footer"/>
          <w:tabs>
            <w:tab w:val="clear" w:pos="4153"/>
            <w:tab w:val="clear" w:pos="8306"/>
            <w:tab w:val="center" w:pos="9498"/>
            <w:tab w:val="right" w:pos="9632"/>
          </w:tabs>
          <w:spacing w:after="120"/>
          <w:rPr>
            <w:rFonts w:eastAsiaTheme="majorEastAsia" w:cs="Arial"/>
            <w:noProof/>
            <w:sz w:val="20"/>
          </w:rPr>
        </w:pPr>
        <w:r>
          <w:rPr>
            <w:rFonts w:eastAsiaTheme="minorEastAsia" w:cs="Arial"/>
            <w:sz w:val="20"/>
          </w:rPr>
          <w:tab/>
        </w:r>
        <w:r w:rsidRPr="005126B8">
          <w:rPr>
            <w:rFonts w:eastAsiaTheme="minorEastAsia" w:cs="Arial"/>
            <w:sz w:val="20"/>
          </w:rPr>
          <w:fldChar w:fldCharType="begin"/>
        </w:r>
        <w:r w:rsidRPr="005126B8">
          <w:rPr>
            <w:rFonts w:cs="Arial"/>
            <w:sz w:val="20"/>
          </w:rPr>
          <w:instrText xml:space="preserve"> PAGE    \* MERGEFORMAT </w:instrText>
        </w:r>
        <w:r w:rsidRPr="005126B8">
          <w:rPr>
            <w:rFonts w:eastAsiaTheme="minorEastAsia" w:cs="Arial"/>
            <w:sz w:val="20"/>
          </w:rPr>
          <w:fldChar w:fldCharType="separate"/>
        </w:r>
        <w:r w:rsidR="00D21B8A" w:rsidRPr="00D21B8A">
          <w:rPr>
            <w:rFonts w:eastAsiaTheme="majorEastAsia" w:cs="Arial"/>
            <w:noProof/>
            <w:sz w:val="20"/>
          </w:rPr>
          <w:t>1</w:t>
        </w:r>
        <w:r w:rsidRPr="005126B8">
          <w:rPr>
            <w:rFonts w:eastAsiaTheme="majorEastAsia" w:cs="Arial"/>
            <w:noProof/>
            <w:sz w:val="20"/>
          </w:rPr>
          <w:fldChar w:fldCharType="end"/>
        </w:r>
      </w:p>
      <w:p w14:paraId="4F0D50FE" w14:textId="5C75A0AF" w:rsidR="005126B8" w:rsidRPr="005126B8" w:rsidRDefault="0096066B" w:rsidP="005126B8">
        <w:pPr>
          <w:spacing w:after="120"/>
          <w:jc w:val="center"/>
          <w:rPr>
            <w:rFonts w:cs="Arial"/>
            <w:sz w:val="1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E4C1D" w14:textId="77777777" w:rsidR="0096066B" w:rsidRDefault="0096066B">
      <w:r>
        <w:separator/>
      </w:r>
    </w:p>
  </w:footnote>
  <w:footnote w:type="continuationSeparator" w:id="0">
    <w:p w14:paraId="5E20597A" w14:textId="77777777" w:rsidR="0096066B" w:rsidRDefault="00960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E51BC" w14:textId="77777777" w:rsidR="00B566B7" w:rsidRDefault="00B566B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C29A05" w14:textId="77777777" w:rsidR="00B566B7" w:rsidRDefault="00B566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AB222" w14:textId="020CA42F" w:rsidR="002D3C91" w:rsidRPr="006A7A75" w:rsidRDefault="002D3C91" w:rsidP="006A7A75">
    <w:pPr>
      <w:jc w:val="center"/>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7951708"/>
      <w:docPartObj>
        <w:docPartGallery w:val="Page Numbers (Top of Page)"/>
        <w:docPartUnique/>
      </w:docPartObj>
    </w:sdtPr>
    <w:sdtEndPr>
      <w:rPr>
        <w:sz w:val="20"/>
      </w:rPr>
    </w:sdtEndPr>
    <w:sdtContent>
      <w:p w14:paraId="2D413031" w14:textId="328B3CC4" w:rsidR="007465B5" w:rsidRPr="007465B5" w:rsidRDefault="007465B5" w:rsidP="00ED2CEE">
        <w:pPr>
          <w:jc w:val="center"/>
          <w:rPr>
            <w:b/>
            <w:sz w:val="20"/>
          </w:rPr>
        </w:pPr>
        <w:r>
          <w:rPr>
            <w:rFonts w:cs="Arial"/>
            <w:noProof/>
            <w:color w:val="FF0000"/>
            <w:sz w:val="20"/>
            <w:lang w:eastAsia="en-ZA"/>
          </w:rPr>
          <w:drawing>
            <wp:anchor distT="0" distB="0" distL="114300" distR="114300" simplePos="0" relativeHeight="251614720" behindDoc="1" locked="0" layoutInCell="1" allowOverlap="1" wp14:anchorId="38E29221" wp14:editId="3235DA5D">
              <wp:simplePos x="0" y="0"/>
              <wp:positionH relativeFrom="margin">
                <wp:posOffset>-694662</wp:posOffset>
              </wp:positionH>
              <wp:positionV relativeFrom="page">
                <wp:align>top</wp:align>
              </wp:positionV>
              <wp:extent cx="331200" cy="168610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p w14:paraId="6AE0E26D" w14:textId="14DF2089" w:rsidR="007465B5" w:rsidRPr="007465B5" w:rsidRDefault="0096066B" w:rsidP="007465B5">
        <w:pPr>
          <w:pStyle w:val="Header"/>
          <w:jc w:val="right"/>
          <w:rPr>
            <w:bCs/>
            <w:sz w:val="20"/>
            <w:szCs w:val="24"/>
          </w:rPr>
        </w:pPr>
      </w:p>
    </w:sdtContent>
  </w:sdt>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7465B5" w14:paraId="1DFD8B4A" w14:textId="77777777" w:rsidTr="003E6F89">
      <w:trPr>
        <w:trHeight w:val="324"/>
      </w:trPr>
      <w:tc>
        <w:tcPr>
          <w:tcW w:w="327" w:type="dxa"/>
        </w:tcPr>
        <w:p w14:paraId="505B672F" w14:textId="77777777" w:rsidR="007465B5" w:rsidRDefault="007465B5" w:rsidP="007465B5">
          <w:pPr>
            <w:jc w:val="center"/>
            <w:rPr>
              <w:rFonts w:cs="Arial"/>
              <w:noProof/>
              <w:sz w:val="16"/>
              <w:szCs w:val="16"/>
            </w:rPr>
          </w:pPr>
          <w:r>
            <w:rPr>
              <w:rFonts w:cs="Arial"/>
              <w:noProof/>
              <w:sz w:val="16"/>
              <w:szCs w:val="16"/>
              <w:lang w:eastAsia="en-ZA"/>
            </w:rPr>
            <w:drawing>
              <wp:inline distT="0" distB="0" distL="0" distR="0" wp14:anchorId="6717907B" wp14:editId="0E0EB346">
                <wp:extent cx="194310" cy="45720"/>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94310" cy="45720"/>
                        </a:xfrm>
                        <a:prstGeom prst="rect">
                          <a:avLst/>
                        </a:prstGeom>
                      </pic:spPr>
                    </pic:pic>
                  </a:graphicData>
                </a:graphic>
              </wp:inline>
            </w:drawing>
          </w:r>
        </w:p>
      </w:tc>
      <w:tc>
        <w:tcPr>
          <w:tcW w:w="3487" w:type="dxa"/>
          <w:tcMar>
            <w:left w:w="113" w:type="dxa"/>
          </w:tcMar>
        </w:tcPr>
        <w:p w14:paraId="5D924C04" w14:textId="77777777" w:rsidR="007465B5" w:rsidRPr="0083109A" w:rsidRDefault="007465B5" w:rsidP="007465B5">
          <w:pPr>
            <w:jc w:val="center"/>
            <w:rPr>
              <w:rFonts w:cs="Arial"/>
              <w:sz w:val="16"/>
              <w:szCs w:val="16"/>
            </w:rPr>
          </w:pPr>
        </w:p>
      </w:tc>
      <w:tc>
        <w:tcPr>
          <w:tcW w:w="6109" w:type="dxa"/>
          <w:vMerge w:val="restart"/>
        </w:tcPr>
        <w:p w14:paraId="507B1C67" w14:textId="65556465" w:rsidR="007465B5" w:rsidRDefault="00ED2CEE" w:rsidP="00ED2CEE">
          <w:pPr>
            <w:ind w:left="4267"/>
            <w:jc w:val="right"/>
            <w:rPr>
              <w:noProof/>
              <w:lang w:eastAsia="en-ZA"/>
            </w:rPr>
          </w:pPr>
          <w:r w:rsidRPr="00D14EAF">
            <w:rPr>
              <w:noProof/>
              <w:lang w:eastAsia="en-ZA"/>
            </w:rPr>
            <w:drawing>
              <wp:anchor distT="0" distB="0" distL="114300" distR="114300" simplePos="0" relativeHeight="251758080" behindDoc="1" locked="0" layoutInCell="1" allowOverlap="1" wp14:anchorId="17F96A4F" wp14:editId="319BB27A">
                <wp:simplePos x="0" y="0"/>
                <wp:positionH relativeFrom="column">
                  <wp:posOffset>2530424</wp:posOffset>
                </wp:positionH>
                <wp:positionV relativeFrom="paragraph">
                  <wp:posOffset>-8890</wp:posOffset>
                </wp:positionV>
                <wp:extent cx="1332000" cy="1070321"/>
                <wp:effectExtent l="0" t="0" r="1905" b="0"/>
                <wp:wrapNone/>
                <wp:docPr id="5" name="Picture 5" descr="I:\SARB NEW CI\PA Logos\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ARB NEW CI\PA Logos\PA logo gold.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32000" cy="1070321"/>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465B5" w14:paraId="2C65EE37" w14:textId="77777777" w:rsidTr="003E6F89">
      <w:trPr>
        <w:trHeight w:hRule="exact" w:val="326"/>
      </w:trPr>
      <w:tc>
        <w:tcPr>
          <w:tcW w:w="327" w:type="dxa"/>
          <w:noWrap/>
          <w:tcMar>
            <w:bottom w:w="17" w:type="dxa"/>
          </w:tcMar>
          <w:vAlign w:val="bottom"/>
        </w:tcPr>
        <w:p w14:paraId="22D550A1" w14:textId="77777777" w:rsidR="007465B5" w:rsidRDefault="007465B5" w:rsidP="007465B5">
          <w:pPr>
            <w:jc w:val="center"/>
          </w:pPr>
          <w:r>
            <w:rPr>
              <w:rFonts w:cs="Arial"/>
              <w:noProof/>
              <w:sz w:val="16"/>
              <w:szCs w:val="16"/>
              <w:lang w:eastAsia="en-ZA"/>
            </w:rPr>
            <w:drawing>
              <wp:anchor distT="0" distB="0" distL="114300" distR="114300" simplePos="0" relativeHeight="251663872" behindDoc="1" locked="1" layoutInCell="1" allowOverlap="1" wp14:anchorId="6500502E" wp14:editId="5810E70D">
                <wp:simplePos x="0" y="0"/>
                <wp:positionH relativeFrom="column">
                  <wp:posOffset>26670</wp:posOffset>
                </wp:positionH>
                <wp:positionV relativeFrom="paragraph">
                  <wp:posOffset>60960</wp:posOffset>
                </wp:positionV>
                <wp:extent cx="147600" cy="144000"/>
                <wp:effectExtent l="0" t="0" r="5080" b="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147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6C82F38C" w14:textId="4670DEB3" w:rsidR="007465B5" w:rsidRDefault="003E6F89" w:rsidP="007465B5">
          <w:r>
            <w:rPr>
              <w:rFonts w:cs="Arial"/>
              <w:sz w:val="16"/>
              <w:szCs w:val="16"/>
            </w:rPr>
            <w:t xml:space="preserve">P O Box 427 Pretoria 0001 </w:t>
          </w:r>
          <w:r w:rsidR="007465B5" w:rsidRPr="0083109A">
            <w:rPr>
              <w:rFonts w:cs="Arial"/>
              <w:sz w:val="16"/>
              <w:szCs w:val="16"/>
            </w:rPr>
            <w:t>South Africa</w:t>
          </w:r>
        </w:p>
      </w:tc>
      <w:tc>
        <w:tcPr>
          <w:tcW w:w="6109" w:type="dxa"/>
          <w:vMerge/>
        </w:tcPr>
        <w:p w14:paraId="76C63180" w14:textId="77777777" w:rsidR="007465B5" w:rsidRPr="0083109A" w:rsidRDefault="007465B5" w:rsidP="007465B5">
          <w:pPr>
            <w:jc w:val="right"/>
            <w:rPr>
              <w:rFonts w:cs="Arial"/>
              <w:sz w:val="16"/>
              <w:szCs w:val="16"/>
            </w:rPr>
          </w:pPr>
        </w:p>
      </w:tc>
    </w:tr>
    <w:tr w:rsidR="007465B5" w14:paraId="72911A6F" w14:textId="77777777" w:rsidTr="003E6F89">
      <w:trPr>
        <w:trHeight w:hRule="exact" w:val="326"/>
      </w:trPr>
      <w:tc>
        <w:tcPr>
          <w:tcW w:w="327" w:type="dxa"/>
          <w:noWrap/>
          <w:tcMar>
            <w:bottom w:w="17" w:type="dxa"/>
          </w:tcMar>
          <w:vAlign w:val="bottom"/>
        </w:tcPr>
        <w:p w14:paraId="5D70916A" w14:textId="77777777" w:rsidR="007465B5" w:rsidRDefault="007465B5" w:rsidP="007465B5">
          <w:pPr>
            <w:jc w:val="center"/>
          </w:pPr>
          <w:r>
            <w:rPr>
              <w:rFonts w:cs="Arial"/>
              <w:noProof/>
              <w:sz w:val="16"/>
              <w:szCs w:val="16"/>
              <w:lang w:eastAsia="en-ZA"/>
            </w:rPr>
            <w:drawing>
              <wp:anchor distT="0" distB="0" distL="114300" distR="114300" simplePos="0" relativeHeight="251701760" behindDoc="1" locked="0" layoutInCell="1" allowOverlap="1" wp14:anchorId="1B7CBE9C" wp14:editId="1BA914D5">
                <wp:simplePos x="0" y="0"/>
                <wp:positionH relativeFrom="column">
                  <wp:posOffset>46990</wp:posOffset>
                </wp:positionH>
                <wp:positionV relativeFrom="paragraph">
                  <wp:posOffset>63500</wp:posOffset>
                </wp:positionV>
                <wp:extent cx="111600" cy="144000"/>
                <wp:effectExtent l="0" t="0" r="0" b="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11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42877CC1" w14:textId="05A992E6" w:rsidR="007465B5" w:rsidRDefault="007465B5" w:rsidP="007465B5">
          <w:r w:rsidRPr="0083109A">
            <w:rPr>
              <w:rFonts w:cs="Arial"/>
              <w:sz w:val="16"/>
              <w:szCs w:val="16"/>
            </w:rPr>
            <w:t>370 Helen Joseph Street Pretoria 0002</w:t>
          </w:r>
        </w:p>
      </w:tc>
      <w:tc>
        <w:tcPr>
          <w:tcW w:w="6109" w:type="dxa"/>
          <w:vMerge/>
        </w:tcPr>
        <w:p w14:paraId="62C9CB82" w14:textId="77777777" w:rsidR="007465B5" w:rsidRPr="0083109A" w:rsidRDefault="007465B5" w:rsidP="007465B5">
          <w:pPr>
            <w:rPr>
              <w:rFonts w:cs="Arial"/>
              <w:sz w:val="16"/>
              <w:szCs w:val="16"/>
            </w:rPr>
          </w:pPr>
        </w:p>
      </w:tc>
    </w:tr>
    <w:tr w:rsidR="007465B5" w14:paraId="4C2673D5" w14:textId="77777777" w:rsidTr="003E6F89">
      <w:trPr>
        <w:trHeight w:hRule="exact" w:val="326"/>
      </w:trPr>
      <w:tc>
        <w:tcPr>
          <w:tcW w:w="327" w:type="dxa"/>
          <w:noWrap/>
          <w:tcMar>
            <w:bottom w:w="17" w:type="dxa"/>
          </w:tcMar>
          <w:vAlign w:val="bottom"/>
        </w:tcPr>
        <w:p w14:paraId="43AFF6DB" w14:textId="77777777" w:rsidR="007465B5" w:rsidRDefault="007465B5" w:rsidP="007465B5">
          <w:pPr>
            <w:jc w:val="center"/>
          </w:pPr>
          <w:r>
            <w:rPr>
              <w:rFonts w:cs="Arial"/>
              <w:noProof/>
              <w:sz w:val="16"/>
              <w:szCs w:val="16"/>
              <w:lang w:eastAsia="en-ZA"/>
            </w:rPr>
            <w:drawing>
              <wp:anchor distT="0" distB="0" distL="114300" distR="114300" simplePos="0" relativeHeight="251729408" behindDoc="1" locked="1" layoutInCell="1" allowOverlap="1" wp14:anchorId="4090DEA9" wp14:editId="10BAC47A">
                <wp:simplePos x="0" y="0"/>
                <wp:positionH relativeFrom="column">
                  <wp:posOffset>19050</wp:posOffset>
                </wp:positionH>
                <wp:positionV relativeFrom="paragraph">
                  <wp:posOffset>64135</wp:posOffset>
                </wp:positionV>
                <wp:extent cx="169200" cy="144000"/>
                <wp:effectExtent l="0" t="0" r="8890" b="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09E0401" w14:textId="3534396C" w:rsidR="007465B5" w:rsidRDefault="007465B5" w:rsidP="007465B5">
          <w:r w:rsidRPr="0083109A">
            <w:rPr>
              <w:rFonts w:cs="Arial"/>
              <w:sz w:val="16"/>
              <w:szCs w:val="16"/>
            </w:rPr>
            <w:t>+27 12 313</w:t>
          </w:r>
          <w:r>
            <w:rPr>
              <w:rFonts w:cs="Arial"/>
              <w:sz w:val="16"/>
              <w:szCs w:val="16"/>
            </w:rPr>
            <w:t xml:space="preserve"> </w:t>
          </w:r>
          <w:r w:rsidRPr="0083109A">
            <w:rPr>
              <w:rFonts w:cs="Arial"/>
              <w:sz w:val="16"/>
              <w:szCs w:val="16"/>
            </w:rPr>
            <w:t>3911 / 0861 12 7272</w:t>
          </w:r>
        </w:p>
      </w:tc>
      <w:tc>
        <w:tcPr>
          <w:tcW w:w="6109" w:type="dxa"/>
          <w:vMerge/>
        </w:tcPr>
        <w:p w14:paraId="590C6909" w14:textId="77777777" w:rsidR="007465B5" w:rsidRPr="0083109A" w:rsidRDefault="007465B5" w:rsidP="007465B5">
          <w:pPr>
            <w:rPr>
              <w:rFonts w:cs="Arial"/>
              <w:sz w:val="16"/>
              <w:szCs w:val="16"/>
            </w:rPr>
          </w:pPr>
        </w:p>
      </w:tc>
    </w:tr>
    <w:tr w:rsidR="007465B5" w14:paraId="7F0FA7F4" w14:textId="77777777" w:rsidTr="003E6F89">
      <w:trPr>
        <w:trHeight w:hRule="exact" w:val="326"/>
      </w:trPr>
      <w:tc>
        <w:tcPr>
          <w:tcW w:w="327" w:type="dxa"/>
          <w:noWrap/>
          <w:tcMar>
            <w:bottom w:w="17" w:type="dxa"/>
          </w:tcMar>
          <w:vAlign w:val="bottom"/>
        </w:tcPr>
        <w:p w14:paraId="7A368BFD" w14:textId="77777777" w:rsidR="007465B5" w:rsidRDefault="007465B5" w:rsidP="007465B5">
          <w:pPr>
            <w:jc w:val="center"/>
          </w:pPr>
          <w:r w:rsidRPr="005055C4">
            <w:rPr>
              <w:noProof/>
              <w:lang w:eastAsia="en-ZA"/>
            </w:rPr>
            <w:drawing>
              <wp:anchor distT="0" distB="0" distL="114300" distR="114300" simplePos="0" relativeHeight="251756032" behindDoc="1" locked="1" layoutInCell="1" allowOverlap="1" wp14:anchorId="68102FF2" wp14:editId="500C3686">
                <wp:simplePos x="0" y="0"/>
                <wp:positionH relativeFrom="column">
                  <wp:posOffset>31750</wp:posOffset>
                </wp:positionH>
                <wp:positionV relativeFrom="paragraph">
                  <wp:posOffset>64770</wp:posOffset>
                </wp:positionV>
                <wp:extent cx="144000" cy="144000"/>
                <wp:effectExtent l="0" t="0" r="8890" b="8890"/>
                <wp:wrapNone/>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19A57268" w14:textId="2DF3F100" w:rsidR="007465B5" w:rsidRDefault="007465B5" w:rsidP="00A771FC">
          <w:r w:rsidRPr="007E323D">
            <w:rPr>
              <w:rFonts w:cs="Arial"/>
              <w:iCs/>
              <w:sz w:val="16"/>
              <w:szCs w:val="16"/>
            </w:rPr>
            <w:t>www.resbank.co.za</w:t>
          </w:r>
        </w:p>
      </w:tc>
      <w:tc>
        <w:tcPr>
          <w:tcW w:w="6109" w:type="dxa"/>
          <w:vMerge/>
        </w:tcPr>
        <w:p w14:paraId="7B22BF3E" w14:textId="77777777" w:rsidR="007465B5" w:rsidRPr="0083109A" w:rsidRDefault="007465B5" w:rsidP="007465B5">
          <w:pPr>
            <w:rPr>
              <w:rFonts w:cs="Arial"/>
              <w:iCs/>
              <w:sz w:val="16"/>
              <w:szCs w:val="16"/>
            </w:rPr>
          </w:pPr>
        </w:p>
      </w:tc>
    </w:tr>
  </w:tbl>
  <w:p w14:paraId="16B5C108" w14:textId="77777777" w:rsidR="007465B5" w:rsidRPr="007465B5" w:rsidRDefault="007465B5" w:rsidP="007465B5">
    <w:pPr>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E38A1"/>
    <w:multiLevelType w:val="multilevel"/>
    <w:tmpl w:val="8E8409EE"/>
    <w:lvl w:ilvl="0">
      <w:start w:val="6"/>
      <w:numFmt w:val="decimal"/>
      <w:lvlText w:val="%1"/>
      <w:lvlJc w:val="left"/>
      <w:pPr>
        <w:ind w:left="1202" w:hanging="720"/>
      </w:pPr>
      <w:rPr>
        <w:rFonts w:hint="default"/>
        <w:lang w:val="en-US" w:eastAsia="en-US" w:bidi="ar-SA"/>
      </w:rPr>
    </w:lvl>
    <w:lvl w:ilvl="1">
      <w:start w:val="1"/>
      <w:numFmt w:val="decimal"/>
      <w:lvlText w:val="%1.%2"/>
      <w:lvlJc w:val="left"/>
      <w:pPr>
        <w:ind w:left="1202" w:hanging="720"/>
      </w:pPr>
      <w:rPr>
        <w:rFonts w:hint="default"/>
        <w:lang w:val="en-US" w:eastAsia="en-US" w:bidi="ar-SA"/>
      </w:rPr>
    </w:lvl>
    <w:lvl w:ilvl="2">
      <w:start w:val="1"/>
      <w:numFmt w:val="decimal"/>
      <w:lvlText w:val="%1.%2.%3"/>
      <w:lvlJc w:val="left"/>
      <w:pPr>
        <w:ind w:left="1202" w:hanging="720"/>
      </w:pPr>
      <w:rPr>
        <w:rFonts w:ascii="Arial" w:eastAsia="Arial" w:hAnsi="Arial" w:cs="Arial" w:hint="default"/>
        <w:b w:val="0"/>
        <w:bCs w:val="0"/>
        <w:i w:val="0"/>
        <w:iCs w:val="0"/>
        <w:spacing w:val="-6"/>
        <w:w w:val="99"/>
        <w:sz w:val="24"/>
        <w:szCs w:val="24"/>
        <w:lang w:val="en-US" w:eastAsia="en-US" w:bidi="ar-SA"/>
      </w:rPr>
    </w:lvl>
    <w:lvl w:ilvl="3">
      <w:numFmt w:val="bullet"/>
      <w:lvlText w:val=""/>
      <w:lvlJc w:val="left"/>
      <w:pPr>
        <w:ind w:left="834" w:hanging="369"/>
      </w:pPr>
      <w:rPr>
        <w:rFonts w:ascii="Symbol" w:eastAsia="Symbol" w:hAnsi="Symbol" w:cs="Symbol" w:hint="default"/>
        <w:b w:val="0"/>
        <w:bCs w:val="0"/>
        <w:i w:val="0"/>
        <w:iCs w:val="0"/>
        <w:w w:val="100"/>
        <w:sz w:val="24"/>
        <w:szCs w:val="24"/>
        <w:lang w:val="en-US" w:eastAsia="en-US" w:bidi="ar-SA"/>
      </w:rPr>
    </w:lvl>
    <w:lvl w:ilvl="4">
      <w:numFmt w:val="bullet"/>
      <w:lvlText w:val="•"/>
      <w:lvlJc w:val="left"/>
      <w:pPr>
        <w:ind w:left="4161" w:hanging="369"/>
      </w:pPr>
      <w:rPr>
        <w:rFonts w:hint="default"/>
        <w:lang w:val="en-US" w:eastAsia="en-US" w:bidi="ar-SA"/>
      </w:rPr>
    </w:lvl>
    <w:lvl w:ilvl="5">
      <w:numFmt w:val="bullet"/>
      <w:lvlText w:val="•"/>
      <w:lvlJc w:val="left"/>
      <w:pPr>
        <w:ind w:left="5148" w:hanging="369"/>
      </w:pPr>
      <w:rPr>
        <w:rFonts w:hint="default"/>
        <w:lang w:val="en-US" w:eastAsia="en-US" w:bidi="ar-SA"/>
      </w:rPr>
    </w:lvl>
    <w:lvl w:ilvl="6">
      <w:numFmt w:val="bullet"/>
      <w:lvlText w:val="•"/>
      <w:lvlJc w:val="left"/>
      <w:pPr>
        <w:ind w:left="6135" w:hanging="369"/>
      </w:pPr>
      <w:rPr>
        <w:rFonts w:hint="default"/>
        <w:lang w:val="en-US" w:eastAsia="en-US" w:bidi="ar-SA"/>
      </w:rPr>
    </w:lvl>
    <w:lvl w:ilvl="7">
      <w:numFmt w:val="bullet"/>
      <w:lvlText w:val="•"/>
      <w:lvlJc w:val="left"/>
      <w:pPr>
        <w:ind w:left="7122" w:hanging="369"/>
      </w:pPr>
      <w:rPr>
        <w:rFonts w:hint="default"/>
        <w:lang w:val="en-US" w:eastAsia="en-US" w:bidi="ar-SA"/>
      </w:rPr>
    </w:lvl>
    <w:lvl w:ilvl="8">
      <w:numFmt w:val="bullet"/>
      <w:lvlText w:val="•"/>
      <w:lvlJc w:val="left"/>
      <w:pPr>
        <w:ind w:left="8109" w:hanging="369"/>
      </w:pPr>
      <w:rPr>
        <w:rFonts w:hint="default"/>
        <w:lang w:val="en-US" w:eastAsia="en-US" w:bidi="ar-SA"/>
      </w:rPr>
    </w:lvl>
  </w:abstractNum>
  <w:abstractNum w:abstractNumId="1" w15:restartNumberingAfterBreak="0">
    <w:nsid w:val="145C4CEA"/>
    <w:multiLevelType w:val="hybridMultilevel"/>
    <w:tmpl w:val="9394FDBA"/>
    <w:lvl w:ilvl="0" w:tplc="7506D496">
      <w:start w:val="1"/>
      <w:numFmt w:val="decimal"/>
      <w:lvlText w:val="%1."/>
      <w:lvlJc w:val="left"/>
      <w:pPr>
        <w:ind w:left="953" w:hanging="838"/>
        <w:jc w:val="right"/>
      </w:pPr>
      <w:rPr>
        <w:rFonts w:ascii="Arial" w:eastAsia="Arial" w:hAnsi="Arial" w:cs="Arial" w:hint="default"/>
        <w:b/>
        <w:bCs/>
        <w:i w:val="0"/>
        <w:iCs w:val="0"/>
        <w:spacing w:val="-6"/>
        <w:w w:val="100"/>
        <w:sz w:val="22"/>
        <w:szCs w:val="22"/>
        <w:lang w:val="en-US" w:eastAsia="en-US" w:bidi="ar-SA"/>
      </w:rPr>
    </w:lvl>
    <w:lvl w:ilvl="1" w:tplc="3468E264">
      <w:start w:val="1"/>
      <w:numFmt w:val="decimal"/>
      <w:lvlText w:val="%2"/>
      <w:lvlJc w:val="left"/>
      <w:pPr>
        <w:ind w:left="2019" w:hanging="208"/>
      </w:pPr>
      <w:rPr>
        <w:rFonts w:ascii="Arial" w:eastAsia="Arial" w:hAnsi="Arial" w:cs="Arial" w:hint="default"/>
        <w:b w:val="0"/>
        <w:bCs w:val="0"/>
        <w:i w:val="0"/>
        <w:iCs w:val="0"/>
        <w:w w:val="99"/>
        <w:sz w:val="24"/>
        <w:szCs w:val="24"/>
        <w:lang w:val="en-US" w:eastAsia="en-US" w:bidi="ar-SA"/>
      </w:rPr>
    </w:lvl>
    <w:lvl w:ilvl="2" w:tplc="BB8C7A5E">
      <w:start w:val="1"/>
      <w:numFmt w:val="lowerLetter"/>
      <w:lvlText w:val="(%3)"/>
      <w:lvlJc w:val="left"/>
      <w:pPr>
        <w:ind w:left="5822" w:hanging="576"/>
      </w:pPr>
      <w:rPr>
        <w:rFonts w:ascii="Arial" w:eastAsia="Arial" w:hAnsi="Arial" w:cs="Arial" w:hint="default"/>
        <w:b w:val="0"/>
        <w:bCs w:val="0"/>
        <w:i w:val="0"/>
        <w:iCs w:val="0"/>
        <w:spacing w:val="-6"/>
        <w:w w:val="99"/>
        <w:sz w:val="24"/>
        <w:szCs w:val="24"/>
        <w:lang w:val="en-US" w:eastAsia="en-US" w:bidi="ar-SA"/>
      </w:rPr>
    </w:lvl>
    <w:lvl w:ilvl="3" w:tplc="C4740882">
      <w:start w:val="1"/>
      <w:numFmt w:val="lowerRoman"/>
      <w:lvlText w:val="(%4)"/>
      <w:lvlJc w:val="left"/>
      <w:pPr>
        <w:ind w:left="3795" w:hanging="561"/>
      </w:pPr>
      <w:rPr>
        <w:rFonts w:ascii="Arial" w:eastAsia="Arial" w:hAnsi="Arial" w:cs="Arial" w:hint="default"/>
        <w:b w:val="0"/>
        <w:bCs w:val="0"/>
        <w:i w:val="0"/>
        <w:iCs w:val="0"/>
        <w:spacing w:val="-6"/>
        <w:w w:val="99"/>
        <w:sz w:val="24"/>
        <w:szCs w:val="24"/>
        <w:lang w:val="en-US" w:eastAsia="en-US" w:bidi="ar-SA"/>
      </w:rPr>
    </w:lvl>
    <w:lvl w:ilvl="4" w:tplc="E730C82C">
      <w:numFmt w:val="bullet"/>
      <w:lvlText w:val="•"/>
      <w:lvlJc w:val="left"/>
      <w:pPr>
        <w:ind w:left="4697" w:hanging="561"/>
      </w:pPr>
      <w:rPr>
        <w:rFonts w:hint="default"/>
        <w:lang w:val="en-US" w:eastAsia="en-US" w:bidi="ar-SA"/>
      </w:rPr>
    </w:lvl>
    <w:lvl w:ilvl="5" w:tplc="DB8414D6">
      <w:numFmt w:val="bullet"/>
      <w:lvlText w:val="•"/>
      <w:lvlJc w:val="left"/>
      <w:pPr>
        <w:ind w:left="5595" w:hanging="561"/>
      </w:pPr>
      <w:rPr>
        <w:rFonts w:hint="default"/>
        <w:lang w:val="en-US" w:eastAsia="en-US" w:bidi="ar-SA"/>
      </w:rPr>
    </w:lvl>
    <w:lvl w:ilvl="6" w:tplc="9C0AC75E">
      <w:numFmt w:val="bullet"/>
      <w:lvlText w:val="•"/>
      <w:lvlJc w:val="left"/>
      <w:pPr>
        <w:ind w:left="6493" w:hanging="561"/>
      </w:pPr>
      <w:rPr>
        <w:rFonts w:hint="default"/>
        <w:lang w:val="en-US" w:eastAsia="en-US" w:bidi="ar-SA"/>
      </w:rPr>
    </w:lvl>
    <w:lvl w:ilvl="7" w:tplc="FDE85308">
      <w:numFmt w:val="bullet"/>
      <w:lvlText w:val="•"/>
      <w:lvlJc w:val="left"/>
      <w:pPr>
        <w:ind w:left="7390" w:hanging="561"/>
      </w:pPr>
      <w:rPr>
        <w:rFonts w:hint="default"/>
        <w:lang w:val="en-US" w:eastAsia="en-US" w:bidi="ar-SA"/>
      </w:rPr>
    </w:lvl>
    <w:lvl w:ilvl="8" w:tplc="F1A4D0D6">
      <w:numFmt w:val="bullet"/>
      <w:lvlText w:val="•"/>
      <w:lvlJc w:val="left"/>
      <w:pPr>
        <w:ind w:left="8288" w:hanging="561"/>
      </w:pPr>
      <w:rPr>
        <w:rFonts w:hint="default"/>
        <w:lang w:val="en-US" w:eastAsia="en-US" w:bidi="ar-SA"/>
      </w:rPr>
    </w:lvl>
  </w:abstractNum>
  <w:abstractNum w:abstractNumId="2" w15:restartNumberingAfterBreak="0">
    <w:nsid w:val="2833628C"/>
    <w:multiLevelType w:val="multilevel"/>
    <w:tmpl w:val="D4B829E2"/>
    <w:lvl w:ilvl="0">
      <w:start w:val="1"/>
      <w:numFmt w:val="decimal"/>
      <w:lvlText w:val="%1"/>
      <w:lvlJc w:val="left"/>
      <w:pPr>
        <w:ind w:left="1204" w:hanging="720"/>
      </w:pPr>
      <w:rPr>
        <w:rFonts w:hint="default"/>
        <w:lang w:val="en-US" w:eastAsia="en-US" w:bidi="ar-SA"/>
      </w:rPr>
    </w:lvl>
    <w:lvl w:ilvl="1">
      <w:start w:val="1"/>
      <w:numFmt w:val="decimal"/>
      <w:lvlText w:val="%1.%2"/>
      <w:lvlJc w:val="left"/>
      <w:pPr>
        <w:ind w:left="1204" w:hanging="720"/>
      </w:pPr>
      <w:rPr>
        <w:rFonts w:hint="default"/>
        <w:lang w:val="en-US" w:eastAsia="en-US" w:bidi="ar-SA"/>
      </w:rPr>
    </w:lvl>
    <w:lvl w:ilvl="2">
      <w:start w:val="1"/>
      <w:numFmt w:val="decimal"/>
      <w:lvlText w:val="%1.%2.%3"/>
      <w:lvlJc w:val="left"/>
      <w:pPr>
        <w:ind w:left="1204" w:hanging="720"/>
      </w:pPr>
      <w:rPr>
        <w:rFonts w:ascii="Arial" w:eastAsia="Arial" w:hAnsi="Arial" w:cs="Arial" w:hint="default"/>
        <w:b w:val="0"/>
        <w:bCs w:val="0"/>
        <w:i w:val="0"/>
        <w:iCs w:val="0"/>
        <w:spacing w:val="-6"/>
        <w:w w:val="99"/>
        <w:sz w:val="24"/>
        <w:szCs w:val="24"/>
        <w:lang w:val="en-US" w:eastAsia="en-US" w:bidi="ar-SA"/>
      </w:rPr>
    </w:lvl>
    <w:lvl w:ilvl="3">
      <w:numFmt w:val="bullet"/>
      <w:lvlText w:val="•"/>
      <w:lvlJc w:val="left"/>
      <w:pPr>
        <w:ind w:left="3865" w:hanging="720"/>
      </w:pPr>
      <w:rPr>
        <w:rFonts w:hint="default"/>
        <w:lang w:val="en-US" w:eastAsia="en-US" w:bidi="ar-SA"/>
      </w:rPr>
    </w:lvl>
    <w:lvl w:ilvl="4">
      <w:numFmt w:val="bullet"/>
      <w:lvlText w:val="•"/>
      <w:lvlJc w:val="left"/>
      <w:pPr>
        <w:ind w:left="4753" w:hanging="720"/>
      </w:pPr>
      <w:rPr>
        <w:rFonts w:hint="default"/>
        <w:lang w:val="en-US" w:eastAsia="en-US" w:bidi="ar-SA"/>
      </w:rPr>
    </w:lvl>
    <w:lvl w:ilvl="5">
      <w:numFmt w:val="bullet"/>
      <w:lvlText w:val="•"/>
      <w:lvlJc w:val="left"/>
      <w:pPr>
        <w:ind w:left="5642" w:hanging="720"/>
      </w:pPr>
      <w:rPr>
        <w:rFonts w:hint="default"/>
        <w:lang w:val="en-US" w:eastAsia="en-US" w:bidi="ar-SA"/>
      </w:rPr>
    </w:lvl>
    <w:lvl w:ilvl="6">
      <w:numFmt w:val="bullet"/>
      <w:lvlText w:val="•"/>
      <w:lvlJc w:val="left"/>
      <w:pPr>
        <w:ind w:left="6530" w:hanging="720"/>
      </w:pPr>
      <w:rPr>
        <w:rFonts w:hint="default"/>
        <w:lang w:val="en-US" w:eastAsia="en-US" w:bidi="ar-SA"/>
      </w:rPr>
    </w:lvl>
    <w:lvl w:ilvl="7">
      <w:numFmt w:val="bullet"/>
      <w:lvlText w:val="•"/>
      <w:lvlJc w:val="left"/>
      <w:pPr>
        <w:ind w:left="7418" w:hanging="720"/>
      </w:pPr>
      <w:rPr>
        <w:rFonts w:hint="default"/>
        <w:lang w:val="en-US" w:eastAsia="en-US" w:bidi="ar-SA"/>
      </w:rPr>
    </w:lvl>
    <w:lvl w:ilvl="8">
      <w:numFmt w:val="bullet"/>
      <w:lvlText w:val="•"/>
      <w:lvlJc w:val="left"/>
      <w:pPr>
        <w:ind w:left="8307" w:hanging="720"/>
      </w:pPr>
      <w:rPr>
        <w:rFonts w:hint="default"/>
        <w:lang w:val="en-US" w:eastAsia="en-US" w:bidi="ar-SA"/>
      </w:rPr>
    </w:lvl>
  </w:abstractNum>
  <w:abstractNum w:abstractNumId="3" w15:restartNumberingAfterBreak="0">
    <w:nsid w:val="308D3B86"/>
    <w:multiLevelType w:val="multilevel"/>
    <w:tmpl w:val="7F6E1F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574329F"/>
    <w:multiLevelType w:val="multilevel"/>
    <w:tmpl w:val="723286DE"/>
    <w:lvl w:ilvl="0">
      <w:start w:val="2"/>
      <w:numFmt w:val="decimal"/>
      <w:lvlText w:val="%1"/>
      <w:lvlJc w:val="left"/>
      <w:pPr>
        <w:ind w:left="730" w:hanging="730"/>
      </w:pPr>
      <w:rPr>
        <w:rFonts w:hint="default"/>
      </w:rPr>
    </w:lvl>
    <w:lvl w:ilvl="1">
      <w:start w:val="2"/>
      <w:numFmt w:val="decimal"/>
      <w:lvlText w:val="%1.%2"/>
      <w:lvlJc w:val="left"/>
      <w:pPr>
        <w:ind w:left="1061" w:hanging="730"/>
      </w:pPr>
      <w:rPr>
        <w:rFonts w:hint="default"/>
      </w:rPr>
    </w:lvl>
    <w:lvl w:ilvl="2">
      <w:start w:val="1"/>
      <w:numFmt w:val="decimal"/>
      <w:lvlText w:val="%1.%2.%3"/>
      <w:lvlJc w:val="left"/>
      <w:pPr>
        <w:ind w:left="1392" w:hanging="73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5" w15:restartNumberingAfterBreak="0">
    <w:nsid w:val="4B373869"/>
    <w:multiLevelType w:val="multilevel"/>
    <w:tmpl w:val="BFE08BE0"/>
    <w:lvl w:ilvl="0">
      <w:start w:val="2"/>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547655"/>
    <w:multiLevelType w:val="hybridMultilevel"/>
    <w:tmpl w:val="E5069D76"/>
    <w:lvl w:ilvl="0" w:tplc="1660AA7E">
      <w:start w:val="1"/>
      <w:numFmt w:val="lowerLetter"/>
      <w:lvlText w:val="(%1)"/>
      <w:lvlJc w:val="left"/>
      <w:pPr>
        <w:ind w:left="1571" w:hanging="360"/>
      </w:pPr>
      <w:rPr>
        <w:rFonts w:ascii="Arial" w:eastAsia="Arial" w:hAnsi="Arial" w:cs="Arial" w:hint="default"/>
        <w:b w:val="0"/>
        <w:bCs w:val="0"/>
        <w:i w:val="0"/>
        <w:iCs w:val="0"/>
        <w:spacing w:val="-6"/>
        <w:w w:val="99"/>
        <w:sz w:val="24"/>
        <w:szCs w:val="24"/>
        <w:lang w:val="en-US" w:eastAsia="en-US" w:bidi="ar-SA"/>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7" w15:restartNumberingAfterBreak="0">
    <w:nsid w:val="5C8F1296"/>
    <w:multiLevelType w:val="hybridMultilevel"/>
    <w:tmpl w:val="656EBF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5F40D98"/>
    <w:multiLevelType w:val="multilevel"/>
    <w:tmpl w:val="8E8409EE"/>
    <w:lvl w:ilvl="0">
      <w:start w:val="6"/>
      <w:numFmt w:val="decimal"/>
      <w:lvlText w:val="%1"/>
      <w:lvlJc w:val="left"/>
      <w:pPr>
        <w:ind w:left="1202" w:hanging="720"/>
      </w:pPr>
      <w:rPr>
        <w:rFonts w:hint="default"/>
        <w:lang w:val="en-US" w:eastAsia="en-US" w:bidi="ar-SA"/>
      </w:rPr>
    </w:lvl>
    <w:lvl w:ilvl="1">
      <w:start w:val="1"/>
      <w:numFmt w:val="decimal"/>
      <w:lvlText w:val="%1.%2"/>
      <w:lvlJc w:val="left"/>
      <w:pPr>
        <w:ind w:left="1202" w:hanging="720"/>
      </w:pPr>
      <w:rPr>
        <w:rFonts w:hint="default"/>
        <w:lang w:val="en-US" w:eastAsia="en-US" w:bidi="ar-SA"/>
      </w:rPr>
    </w:lvl>
    <w:lvl w:ilvl="2">
      <w:start w:val="1"/>
      <w:numFmt w:val="decimal"/>
      <w:lvlText w:val="%1.%2.%3"/>
      <w:lvlJc w:val="left"/>
      <w:pPr>
        <w:ind w:left="1202" w:hanging="720"/>
      </w:pPr>
      <w:rPr>
        <w:rFonts w:ascii="Arial" w:eastAsia="Arial" w:hAnsi="Arial" w:cs="Arial" w:hint="default"/>
        <w:b w:val="0"/>
        <w:bCs w:val="0"/>
        <w:i w:val="0"/>
        <w:iCs w:val="0"/>
        <w:spacing w:val="-6"/>
        <w:w w:val="99"/>
        <w:sz w:val="24"/>
        <w:szCs w:val="24"/>
        <w:lang w:val="en-US" w:eastAsia="en-US" w:bidi="ar-SA"/>
      </w:rPr>
    </w:lvl>
    <w:lvl w:ilvl="3">
      <w:numFmt w:val="bullet"/>
      <w:lvlText w:val=""/>
      <w:lvlJc w:val="left"/>
      <w:pPr>
        <w:ind w:left="834" w:hanging="369"/>
      </w:pPr>
      <w:rPr>
        <w:rFonts w:ascii="Symbol" w:eastAsia="Symbol" w:hAnsi="Symbol" w:cs="Symbol" w:hint="default"/>
        <w:b w:val="0"/>
        <w:bCs w:val="0"/>
        <w:i w:val="0"/>
        <w:iCs w:val="0"/>
        <w:w w:val="100"/>
        <w:sz w:val="24"/>
        <w:szCs w:val="24"/>
        <w:lang w:val="en-US" w:eastAsia="en-US" w:bidi="ar-SA"/>
      </w:rPr>
    </w:lvl>
    <w:lvl w:ilvl="4">
      <w:numFmt w:val="bullet"/>
      <w:lvlText w:val="•"/>
      <w:lvlJc w:val="left"/>
      <w:pPr>
        <w:ind w:left="4161" w:hanging="369"/>
      </w:pPr>
      <w:rPr>
        <w:rFonts w:hint="default"/>
        <w:lang w:val="en-US" w:eastAsia="en-US" w:bidi="ar-SA"/>
      </w:rPr>
    </w:lvl>
    <w:lvl w:ilvl="5">
      <w:numFmt w:val="bullet"/>
      <w:lvlText w:val="•"/>
      <w:lvlJc w:val="left"/>
      <w:pPr>
        <w:ind w:left="5148" w:hanging="369"/>
      </w:pPr>
      <w:rPr>
        <w:rFonts w:hint="default"/>
        <w:lang w:val="en-US" w:eastAsia="en-US" w:bidi="ar-SA"/>
      </w:rPr>
    </w:lvl>
    <w:lvl w:ilvl="6">
      <w:numFmt w:val="bullet"/>
      <w:lvlText w:val="•"/>
      <w:lvlJc w:val="left"/>
      <w:pPr>
        <w:ind w:left="6135" w:hanging="369"/>
      </w:pPr>
      <w:rPr>
        <w:rFonts w:hint="default"/>
        <w:lang w:val="en-US" w:eastAsia="en-US" w:bidi="ar-SA"/>
      </w:rPr>
    </w:lvl>
    <w:lvl w:ilvl="7">
      <w:numFmt w:val="bullet"/>
      <w:lvlText w:val="•"/>
      <w:lvlJc w:val="left"/>
      <w:pPr>
        <w:ind w:left="7122" w:hanging="369"/>
      </w:pPr>
      <w:rPr>
        <w:rFonts w:hint="default"/>
        <w:lang w:val="en-US" w:eastAsia="en-US" w:bidi="ar-SA"/>
      </w:rPr>
    </w:lvl>
    <w:lvl w:ilvl="8">
      <w:numFmt w:val="bullet"/>
      <w:lvlText w:val="•"/>
      <w:lvlJc w:val="left"/>
      <w:pPr>
        <w:ind w:left="8109" w:hanging="369"/>
      </w:pPr>
      <w:rPr>
        <w:rFonts w:hint="default"/>
        <w:lang w:val="en-US" w:eastAsia="en-US" w:bidi="ar-SA"/>
      </w:rPr>
    </w:lvl>
  </w:abstractNum>
  <w:num w:numId="1">
    <w:abstractNumId w:val="7"/>
  </w:num>
  <w:num w:numId="2">
    <w:abstractNumId w:val="0"/>
  </w:num>
  <w:num w:numId="3">
    <w:abstractNumId w:val="2"/>
  </w:num>
  <w:num w:numId="4">
    <w:abstractNumId w:val="1"/>
  </w:num>
  <w:num w:numId="5">
    <w:abstractNumId w:val="5"/>
  </w:num>
  <w:num w:numId="6">
    <w:abstractNumId w:val="3"/>
  </w:num>
  <w:num w:numId="7">
    <w:abstractNumId w:val="4"/>
  </w:num>
  <w:num w:numId="8">
    <w:abstractNumId w:val="6"/>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leho Makoko">
    <w15:presenceInfo w15:providerId="AD" w15:userId="S::Katleho.Makoko@resbank.co.za::2e89bd3d-e7b4-426c-91db-3a850b592e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yNjYyN7awNLM0MbBU0lEKTi0uzszPAykwqgUAZ5yJxywAAAA="/>
  </w:docVars>
  <w:rsids>
    <w:rsidRoot w:val="00A7023A"/>
    <w:rsid w:val="000041E1"/>
    <w:rsid w:val="00011230"/>
    <w:rsid w:val="00011778"/>
    <w:rsid w:val="00012FA1"/>
    <w:rsid w:val="00013812"/>
    <w:rsid w:val="0001757A"/>
    <w:rsid w:val="00022127"/>
    <w:rsid w:val="00026041"/>
    <w:rsid w:val="00034E23"/>
    <w:rsid w:val="00037B78"/>
    <w:rsid w:val="00052829"/>
    <w:rsid w:val="000529F1"/>
    <w:rsid w:val="00056BEC"/>
    <w:rsid w:val="000629CB"/>
    <w:rsid w:val="00062D50"/>
    <w:rsid w:val="00064914"/>
    <w:rsid w:val="00066D9D"/>
    <w:rsid w:val="000719B4"/>
    <w:rsid w:val="00077EA0"/>
    <w:rsid w:val="00086C96"/>
    <w:rsid w:val="00091063"/>
    <w:rsid w:val="000942FC"/>
    <w:rsid w:val="000A4752"/>
    <w:rsid w:val="000B013B"/>
    <w:rsid w:val="000B1D87"/>
    <w:rsid w:val="000B2044"/>
    <w:rsid w:val="000B27B3"/>
    <w:rsid w:val="000B507D"/>
    <w:rsid w:val="000C14E0"/>
    <w:rsid w:val="000C2448"/>
    <w:rsid w:val="000C7952"/>
    <w:rsid w:val="000D7240"/>
    <w:rsid w:val="000E6106"/>
    <w:rsid w:val="000E6722"/>
    <w:rsid w:val="000F3806"/>
    <w:rsid w:val="000F4E32"/>
    <w:rsid w:val="000F7B62"/>
    <w:rsid w:val="00103272"/>
    <w:rsid w:val="001104BC"/>
    <w:rsid w:val="00111CB6"/>
    <w:rsid w:val="00115641"/>
    <w:rsid w:val="00115A98"/>
    <w:rsid w:val="0011605E"/>
    <w:rsid w:val="00117080"/>
    <w:rsid w:val="001260F4"/>
    <w:rsid w:val="00133E94"/>
    <w:rsid w:val="001343A1"/>
    <w:rsid w:val="0013588D"/>
    <w:rsid w:val="00154413"/>
    <w:rsid w:val="00155B41"/>
    <w:rsid w:val="00156C13"/>
    <w:rsid w:val="00160397"/>
    <w:rsid w:val="00172045"/>
    <w:rsid w:val="00173135"/>
    <w:rsid w:val="001865EB"/>
    <w:rsid w:val="00194567"/>
    <w:rsid w:val="001C3863"/>
    <w:rsid w:val="001D0A1A"/>
    <w:rsid w:val="001D5818"/>
    <w:rsid w:val="001D7A10"/>
    <w:rsid w:val="001E489C"/>
    <w:rsid w:val="0020013B"/>
    <w:rsid w:val="00205011"/>
    <w:rsid w:val="00221C3E"/>
    <w:rsid w:val="002230AB"/>
    <w:rsid w:val="00236429"/>
    <w:rsid w:val="00243AA0"/>
    <w:rsid w:val="00244C98"/>
    <w:rsid w:val="00247B64"/>
    <w:rsid w:val="0025037C"/>
    <w:rsid w:val="002505B3"/>
    <w:rsid w:val="00250E95"/>
    <w:rsid w:val="002545D0"/>
    <w:rsid w:val="00266B27"/>
    <w:rsid w:val="00266E76"/>
    <w:rsid w:val="002673AA"/>
    <w:rsid w:val="00267A7C"/>
    <w:rsid w:val="002808BF"/>
    <w:rsid w:val="00283177"/>
    <w:rsid w:val="00286C85"/>
    <w:rsid w:val="00296F06"/>
    <w:rsid w:val="002A1EA8"/>
    <w:rsid w:val="002A249E"/>
    <w:rsid w:val="002A45CA"/>
    <w:rsid w:val="002A5EB7"/>
    <w:rsid w:val="002B2533"/>
    <w:rsid w:val="002C25AB"/>
    <w:rsid w:val="002D3C91"/>
    <w:rsid w:val="002E0461"/>
    <w:rsid w:val="002E0A25"/>
    <w:rsid w:val="002E5285"/>
    <w:rsid w:val="002E6F7F"/>
    <w:rsid w:val="002E763F"/>
    <w:rsid w:val="002E777C"/>
    <w:rsid w:val="00301DA7"/>
    <w:rsid w:val="00303A32"/>
    <w:rsid w:val="00304149"/>
    <w:rsid w:val="003059CA"/>
    <w:rsid w:val="00312D27"/>
    <w:rsid w:val="0031695E"/>
    <w:rsid w:val="003269E2"/>
    <w:rsid w:val="00332ECA"/>
    <w:rsid w:val="0033556E"/>
    <w:rsid w:val="00337D3D"/>
    <w:rsid w:val="00341AEE"/>
    <w:rsid w:val="00346829"/>
    <w:rsid w:val="00372CD5"/>
    <w:rsid w:val="00380165"/>
    <w:rsid w:val="003820CB"/>
    <w:rsid w:val="00383C8C"/>
    <w:rsid w:val="00384750"/>
    <w:rsid w:val="00393BAE"/>
    <w:rsid w:val="003A152B"/>
    <w:rsid w:val="003A6676"/>
    <w:rsid w:val="003B2CE4"/>
    <w:rsid w:val="003C0E6A"/>
    <w:rsid w:val="003C0FDD"/>
    <w:rsid w:val="003C755F"/>
    <w:rsid w:val="003C7A2D"/>
    <w:rsid w:val="003D17CA"/>
    <w:rsid w:val="003D28AD"/>
    <w:rsid w:val="003D2DF4"/>
    <w:rsid w:val="003D44CC"/>
    <w:rsid w:val="003E6967"/>
    <w:rsid w:val="003E6F89"/>
    <w:rsid w:val="003F6259"/>
    <w:rsid w:val="0040073B"/>
    <w:rsid w:val="00405B7F"/>
    <w:rsid w:val="00405EC7"/>
    <w:rsid w:val="00412438"/>
    <w:rsid w:val="004214A9"/>
    <w:rsid w:val="00421586"/>
    <w:rsid w:val="00421A67"/>
    <w:rsid w:val="004243DE"/>
    <w:rsid w:val="004343C9"/>
    <w:rsid w:val="00441677"/>
    <w:rsid w:val="0044668E"/>
    <w:rsid w:val="0045018E"/>
    <w:rsid w:val="0047335B"/>
    <w:rsid w:val="00474A6E"/>
    <w:rsid w:val="00482354"/>
    <w:rsid w:val="004865E0"/>
    <w:rsid w:val="0049254C"/>
    <w:rsid w:val="004954B6"/>
    <w:rsid w:val="004C515C"/>
    <w:rsid w:val="004D2323"/>
    <w:rsid w:val="004D2D3A"/>
    <w:rsid w:val="004E222D"/>
    <w:rsid w:val="004E4776"/>
    <w:rsid w:val="004F0A52"/>
    <w:rsid w:val="004F1EFE"/>
    <w:rsid w:val="005008C3"/>
    <w:rsid w:val="0050141D"/>
    <w:rsid w:val="0050213F"/>
    <w:rsid w:val="005108C3"/>
    <w:rsid w:val="005126B8"/>
    <w:rsid w:val="00517C12"/>
    <w:rsid w:val="005227BA"/>
    <w:rsid w:val="005237AB"/>
    <w:rsid w:val="00523DC5"/>
    <w:rsid w:val="00524285"/>
    <w:rsid w:val="00525151"/>
    <w:rsid w:val="0052632B"/>
    <w:rsid w:val="00532871"/>
    <w:rsid w:val="0053548F"/>
    <w:rsid w:val="00535FDA"/>
    <w:rsid w:val="00536414"/>
    <w:rsid w:val="00551216"/>
    <w:rsid w:val="0055127F"/>
    <w:rsid w:val="005518CC"/>
    <w:rsid w:val="00555CC5"/>
    <w:rsid w:val="00556B85"/>
    <w:rsid w:val="00561B4F"/>
    <w:rsid w:val="005627C6"/>
    <w:rsid w:val="00567886"/>
    <w:rsid w:val="0057194C"/>
    <w:rsid w:val="005737A8"/>
    <w:rsid w:val="00573B1D"/>
    <w:rsid w:val="0058017C"/>
    <w:rsid w:val="00581847"/>
    <w:rsid w:val="00594359"/>
    <w:rsid w:val="00595229"/>
    <w:rsid w:val="00597F6C"/>
    <w:rsid w:val="005A26BD"/>
    <w:rsid w:val="005A585D"/>
    <w:rsid w:val="005A596C"/>
    <w:rsid w:val="005B3DF4"/>
    <w:rsid w:val="005C25A4"/>
    <w:rsid w:val="005D209F"/>
    <w:rsid w:val="005D31F3"/>
    <w:rsid w:val="005D3EDC"/>
    <w:rsid w:val="005F4FBE"/>
    <w:rsid w:val="005F6272"/>
    <w:rsid w:val="006239A1"/>
    <w:rsid w:val="0062503D"/>
    <w:rsid w:val="00626FEB"/>
    <w:rsid w:val="00641442"/>
    <w:rsid w:val="006423DE"/>
    <w:rsid w:val="00654CC7"/>
    <w:rsid w:val="00657DD9"/>
    <w:rsid w:val="00663103"/>
    <w:rsid w:val="00674B12"/>
    <w:rsid w:val="00675DCC"/>
    <w:rsid w:val="00676893"/>
    <w:rsid w:val="00684D96"/>
    <w:rsid w:val="0069206C"/>
    <w:rsid w:val="00693B18"/>
    <w:rsid w:val="00694C66"/>
    <w:rsid w:val="00696776"/>
    <w:rsid w:val="006A4F9D"/>
    <w:rsid w:val="006A7A75"/>
    <w:rsid w:val="006C38CC"/>
    <w:rsid w:val="006C7F3B"/>
    <w:rsid w:val="006D0142"/>
    <w:rsid w:val="006D0976"/>
    <w:rsid w:val="006D3317"/>
    <w:rsid w:val="006E05E2"/>
    <w:rsid w:val="006F0DF2"/>
    <w:rsid w:val="006F27A5"/>
    <w:rsid w:val="006F4A00"/>
    <w:rsid w:val="0070340A"/>
    <w:rsid w:val="0070704B"/>
    <w:rsid w:val="007136C1"/>
    <w:rsid w:val="007200AE"/>
    <w:rsid w:val="0072266F"/>
    <w:rsid w:val="007257B2"/>
    <w:rsid w:val="00730632"/>
    <w:rsid w:val="0074063B"/>
    <w:rsid w:val="00741225"/>
    <w:rsid w:val="0074171F"/>
    <w:rsid w:val="007465B5"/>
    <w:rsid w:val="007471B4"/>
    <w:rsid w:val="00747A63"/>
    <w:rsid w:val="007606FA"/>
    <w:rsid w:val="00771C8B"/>
    <w:rsid w:val="007759AA"/>
    <w:rsid w:val="00797B4B"/>
    <w:rsid w:val="007B06AA"/>
    <w:rsid w:val="007B3954"/>
    <w:rsid w:val="007B7AF6"/>
    <w:rsid w:val="007C0BB1"/>
    <w:rsid w:val="007C5C46"/>
    <w:rsid w:val="007D0776"/>
    <w:rsid w:val="007E04BA"/>
    <w:rsid w:val="007E302D"/>
    <w:rsid w:val="007E323D"/>
    <w:rsid w:val="007E6BB2"/>
    <w:rsid w:val="007F27B3"/>
    <w:rsid w:val="007F6F56"/>
    <w:rsid w:val="007F7699"/>
    <w:rsid w:val="00800927"/>
    <w:rsid w:val="0080474B"/>
    <w:rsid w:val="00824621"/>
    <w:rsid w:val="00827DF5"/>
    <w:rsid w:val="008356F7"/>
    <w:rsid w:val="00836928"/>
    <w:rsid w:val="00843C63"/>
    <w:rsid w:val="008505DA"/>
    <w:rsid w:val="008554FF"/>
    <w:rsid w:val="00860D10"/>
    <w:rsid w:val="0086307C"/>
    <w:rsid w:val="008640E0"/>
    <w:rsid w:val="0088253B"/>
    <w:rsid w:val="0088415E"/>
    <w:rsid w:val="0088719E"/>
    <w:rsid w:val="008A2700"/>
    <w:rsid w:val="008A336B"/>
    <w:rsid w:val="008B3EFE"/>
    <w:rsid w:val="008B424F"/>
    <w:rsid w:val="008C11E8"/>
    <w:rsid w:val="008C5146"/>
    <w:rsid w:val="008D28EA"/>
    <w:rsid w:val="008D6E2F"/>
    <w:rsid w:val="008E1D0F"/>
    <w:rsid w:val="008F0D55"/>
    <w:rsid w:val="008F2986"/>
    <w:rsid w:val="00902BCF"/>
    <w:rsid w:val="00904F63"/>
    <w:rsid w:val="0090793C"/>
    <w:rsid w:val="00913A3C"/>
    <w:rsid w:val="00914820"/>
    <w:rsid w:val="0091599B"/>
    <w:rsid w:val="009226FD"/>
    <w:rsid w:val="00924A1C"/>
    <w:rsid w:val="00926C1F"/>
    <w:rsid w:val="009300A5"/>
    <w:rsid w:val="00932C12"/>
    <w:rsid w:val="00944732"/>
    <w:rsid w:val="00946C01"/>
    <w:rsid w:val="0096066B"/>
    <w:rsid w:val="00964C09"/>
    <w:rsid w:val="00974E7D"/>
    <w:rsid w:val="0098400B"/>
    <w:rsid w:val="0098624E"/>
    <w:rsid w:val="00993631"/>
    <w:rsid w:val="009944D9"/>
    <w:rsid w:val="009A3B26"/>
    <w:rsid w:val="009B2766"/>
    <w:rsid w:val="009C130C"/>
    <w:rsid w:val="009C5858"/>
    <w:rsid w:val="009C5D03"/>
    <w:rsid w:val="009D2B65"/>
    <w:rsid w:val="009D48E5"/>
    <w:rsid w:val="009E00FC"/>
    <w:rsid w:val="009E3F24"/>
    <w:rsid w:val="009E5516"/>
    <w:rsid w:val="009E7548"/>
    <w:rsid w:val="009E7C92"/>
    <w:rsid w:val="009F6134"/>
    <w:rsid w:val="00A02087"/>
    <w:rsid w:val="00A05BF5"/>
    <w:rsid w:val="00A07FF9"/>
    <w:rsid w:val="00A112C1"/>
    <w:rsid w:val="00A12ADD"/>
    <w:rsid w:val="00A21267"/>
    <w:rsid w:val="00A230EC"/>
    <w:rsid w:val="00A26992"/>
    <w:rsid w:val="00A277AF"/>
    <w:rsid w:val="00A50ABC"/>
    <w:rsid w:val="00A52BEB"/>
    <w:rsid w:val="00A53710"/>
    <w:rsid w:val="00A549F3"/>
    <w:rsid w:val="00A56672"/>
    <w:rsid w:val="00A6637D"/>
    <w:rsid w:val="00A7023A"/>
    <w:rsid w:val="00A70B1A"/>
    <w:rsid w:val="00A72F4D"/>
    <w:rsid w:val="00A767A6"/>
    <w:rsid w:val="00A771FC"/>
    <w:rsid w:val="00A82B68"/>
    <w:rsid w:val="00A927B5"/>
    <w:rsid w:val="00A956D4"/>
    <w:rsid w:val="00A9576B"/>
    <w:rsid w:val="00AA213C"/>
    <w:rsid w:val="00AA2E9B"/>
    <w:rsid w:val="00AA5E29"/>
    <w:rsid w:val="00AB27C5"/>
    <w:rsid w:val="00AB51E5"/>
    <w:rsid w:val="00AB61F0"/>
    <w:rsid w:val="00AC3490"/>
    <w:rsid w:val="00AC399F"/>
    <w:rsid w:val="00AD2E53"/>
    <w:rsid w:val="00AE72C0"/>
    <w:rsid w:val="00AF366F"/>
    <w:rsid w:val="00B00EA7"/>
    <w:rsid w:val="00B2395E"/>
    <w:rsid w:val="00B273DC"/>
    <w:rsid w:val="00B33EF3"/>
    <w:rsid w:val="00B37CF4"/>
    <w:rsid w:val="00B566B7"/>
    <w:rsid w:val="00B57B2D"/>
    <w:rsid w:val="00B612F0"/>
    <w:rsid w:val="00B61EF0"/>
    <w:rsid w:val="00B72C7C"/>
    <w:rsid w:val="00B755AD"/>
    <w:rsid w:val="00B75EBA"/>
    <w:rsid w:val="00B768E4"/>
    <w:rsid w:val="00B76AE8"/>
    <w:rsid w:val="00B80021"/>
    <w:rsid w:val="00B82069"/>
    <w:rsid w:val="00B86505"/>
    <w:rsid w:val="00B94076"/>
    <w:rsid w:val="00BA0BFB"/>
    <w:rsid w:val="00BA1154"/>
    <w:rsid w:val="00BA2857"/>
    <w:rsid w:val="00BA51DE"/>
    <w:rsid w:val="00BA55C6"/>
    <w:rsid w:val="00BD428F"/>
    <w:rsid w:val="00BE2E45"/>
    <w:rsid w:val="00BE4F3D"/>
    <w:rsid w:val="00BE4F85"/>
    <w:rsid w:val="00BE5864"/>
    <w:rsid w:val="00BF19AD"/>
    <w:rsid w:val="00C00E07"/>
    <w:rsid w:val="00C17822"/>
    <w:rsid w:val="00C2283E"/>
    <w:rsid w:val="00C35961"/>
    <w:rsid w:val="00C36904"/>
    <w:rsid w:val="00C3786B"/>
    <w:rsid w:val="00C42764"/>
    <w:rsid w:val="00C454CF"/>
    <w:rsid w:val="00C57FC6"/>
    <w:rsid w:val="00C60526"/>
    <w:rsid w:val="00C6229B"/>
    <w:rsid w:val="00C651CF"/>
    <w:rsid w:val="00C76E2B"/>
    <w:rsid w:val="00C86D6F"/>
    <w:rsid w:val="00C9435D"/>
    <w:rsid w:val="00CA34B9"/>
    <w:rsid w:val="00CA6821"/>
    <w:rsid w:val="00CA6ACE"/>
    <w:rsid w:val="00CA7945"/>
    <w:rsid w:val="00CB0887"/>
    <w:rsid w:val="00CB7D03"/>
    <w:rsid w:val="00CC0516"/>
    <w:rsid w:val="00CC22C1"/>
    <w:rsid w:val="00CC6BD4"/>
    <w:rsid w:val="00CD2B6D"/>
    <w:rsid w:val="00CD3FB1"/>
    <w:rsid w:val="00CE3595"/>
    <w:rsid w:val="00CE6C99"/>
    <w:rsid w:val="00CF591D"/>
    <w:rsid w:val="00D031DF"/>
    <w:rsid w:val="00D11AA4"/>
    <w:rsid w:val="00D14EAF"/>
    <w:rsid w:val="00D14F48"/>
    <w:rsid w:val="00D17822"/>
    <w:rsid w:val="00D21999"/>
    <w:rsid w:val="00D21B8A"/>
    <w:rsid w:val="00D233CB"/>
    <w:rsid w:val="00D24076"/>
    <w:rsid w:val="00D32957"/>
    <w:rsid w:val="00D40843"/>
    <w:rsid w:val="00D40ECA"/>
    <w:rsid w:val="00D50475"/>
    <w:rsid w:val="00D603E5"/>
    <w:rsid w:val="00D612AE"/>
    <w:rsid w:val="00D644E4"/>
    <w:rsid w:val="00D71A34"/>
    <w:rsid w:val="00D7205B"/>
    <w:rsid w:val="00D75EF4"/>
    <w:rsid w:val="00D773CB"/>
    <w:rsid w:val="00DB07AD"/>
    <w:rsid w:val="00DE06FB"/>
    <w:rsid w:val="00DE4B73"/>
    <w:rsid w:val="00DE4FF9"/>
    <w:rsid w:val="00DE6915"/>
    <w:rsid w:val="00DE74DF"/>
    <w:rsid w:val="00DF0732"/>
    <w:rsid w:val="00DF1595"/>
    <w:rsid w:val="00DF2A73"/>
    <w:rsid w:val="00DF6CC1"/>
    <w:rsid w:val="00DF7052"/>
    <w:rsid w:val="00E031A1"/>
    <w:rsid w:val="00E03451"/>
    <w:rsid w:val="00E072FD"/>
    <w:rsid w:val="00E1089B"/>
    <w:rsid w:val="00E1176F"/>
    <w:rsid w:val="00E119C2"/>
    <w:rsid w:val="00E153DA"/>
    <w:rsid w:val="00E1577B"/>
    <w:rsid w:val="00E178C5"/>
    <w:rsid w:val="00E35AC1"/>
    <w:rsid w:val="00E4742B"/>
    <w:rsid w:val="00E5247F"/>
    <w:rsid w:val="00E74EB7"/>
    <w:rsid w:val="00E74F08"/>
    <w:rsid w:val="00E844C3"/>
    <w:rsid w:val="00E958A2"/>
    <w:rsid w:val="00E96412"/>
    <w:rsid w:val="00E964BA"/>
    <w:rsid w:val="00EA3E85"/>
    <w:rsid w:val="00EA7930"/>
    <w:rsid w:val="00EC5F8F"/>
    <w:rsid w:val="00ED00EA"/>
    <w:rsid w:val="00ED2CEE"/>
    <w:rsid w:val="00ED78D0"/>
    <w:rsid w:val="00EE41C0"/>
    <w:rsid w:val="00EF7F98"/>
    <w:rsid w:val="00F01972"/>
    <w:rsid w:val="00F040F2"/>
    <w:rsid w:val="00F05282"/>
    <w:rsid w:val="00F11DB6"/>
    <w:rsid w:val="00F30808"/>
    <w:rsid w:val="00F37C6B"/>
    <w:rsid w:val="00F37CA9"/>
    <w:rsid w:val="00F45510"/>
    <w:rsid w:val="00F5073F"/>
    <w:rsid w:val="00F52C08"/>
    <w:rsid w:val="00F54E4C"/>
    <w:rsid w:val="00F56FDD"/>
    <w:rsid w:val="00F60D31"/>
    <w:rsid w:val="00F91122"/>
    <w:rsid w:val="00F962BF"/>
    <w:rsid w:val="00FA0EBD"/>
    <w:rsid w:val="00FA1585"/>
    <w:rsid w:val="00FA28F5"/>
    <w:rsid w:val="00FA2F63"/>
    <w:rsid w:val="00FB20E8"/>
    <w:rsid w:val="00FB41C9"/>
    <w:rsid w:val="00FC341D"/>
    <w:rsid w:val="00FE45CD"/>
    <w:rsid w:val="00FE5724"/>
    <w:rsid w:val="00FE5DE2"/>
    <w:rsid w:val="00FE7C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593649"/>
  <w15:docId w15:val="{DBC43AED-DA0F-FA40-B931-2428AE81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
    <w:name w:val="Body Text"/>
    <w:basedOn w:val="Normal"/>
    <w:semiHidden/>
    <w:rPr>
      <w:sz w:val="16"/>
    </w:rPr>
  </w:style>
  <w:style w:type="character" w:styleId="Hyperlink">
    <w:name w:val="Hyperlink"/>
    <w:semiHidden/>
    <w:rPr>
      <w:color w:val="0044B6"/>
      <w:u w:val="single"/>
    </w:rPr>
  </w:style>
  <w:style w:type="paragraph" w:styleId="NormalWeb">
    <w:name w:val="Normal (Web)"/>
    <w:basedOn w:val="Normal"/>
    <w:semiHidden/>
    <w:pPr>
      <w:spacing w:before="100" w:beforeAutospacing="1" w:after="100" w:afterAutospacing="1"/>
    </w:pPr>
    <w:rPr>
      <w:rFonts w:ascii="Verdana" w:eastAsia="Arial Unicode MS" w:hAnsi="Verdana" w:cs="Arial Unicode MS"/>
      <w:color w:val="000000"/>
      <w:sz w:val="22"/>
      <w:szCs w:val="22"/>
      <w:lang w:val="en-US"/>
    </w:rPr>
  </w:style>
  <w:style w:type="character" w:customStyle="1" w:styleId="bluecbold181">
    <w:name w:val="bluecbold181"/>
    <w:rPr>
      <w:rFonts w:ascii="Verdana" w:hAnsi="Verdana" w:hint="default"/>
      <w:b/>
      <w:bCs/>
      <w:strike w:val="0"/>
      <w:dstrike w:val="0"/>
      <w:color w:val="0044B6"/>
      <w:sz w:val="30"/>
      <w:szCs w:val="30"/>
      <w:u w:val="none"/>
      <w:effect w:val="none"/>
    </w:rPr>
  </w:style>
  <w:style w:type="character" w:customStyle="1" w:styleId="black13lh151">
    <w:name w:val="black13lh151"/>
    <w:rPr>
      <w:rFonts w:ascii="Verdana" w:hAnsi="Verdana" w:hint="default"/>
      <w:color w:val="000000"/>
      <w:sz w:val="22"/>
      <w:szCs w:val="22"/>
    </w:rPr>
  </w:style>
  <w:style w:type="character" w:customStyle="1" w:styleId="FooterChar">
    <w:name w:val="Footer Char"/>
    <w:link w:val="Footer"/>
    <w:uiPriority w:val="99"/>
    <w:rsid w:val="0070340A"/>
    <w:rPr>
      <w:rFonts w:ascii="Arial" w:hAnsi="Arial"/>
      <w:sz w:val="24"/>
      <w:lang w:val="en-ZA" w:eastAsia="en-US"/>
    </w:rPr>
  </w:style>
  <w:style w:type="paragraph" w:styleId="BalloonText">
    <w:name w:val="Balloon Text"/>
    <w:basedOn w:val="Normal"/>
    <w:link w:val="BalloonTextChar"/>
    <w:uiPriority w:val="99"/>
    <w:semiHidden/>
    <w:unhideWhenUsed/>
    <w:rsid w:val="00A7023A"/>
    <w:rPr>
      <w:rFonts w:ascii="Tahoma" w:hAnsi="Tahoma" w:cs="Tahoma"/>
      <w:sz w:val="16"/>
      <w:szCs w:val="16"/>
    </w:rPr>
  </w:style>
  <w:style w:type="character" w:customStyle="1" w:styleId="BalloonTextChar">
    <w:name w:val="Balloon Text Char"/>
    <w:link w:val="BalloonText"/>
    <w:uiPriority w:val="99"/>
    <w:semiHidden/>
    <w:rsid w:val="00A7023A"/>
    <w:rPr>
      <w:rFonts w:ascii="Tahoma" w:hAnsi="Tahoma" w:cs="Tahoma"/>
      <w:sz w:val="16"/>
      <w:szCs w:val="16"/>
      <w:lang w:eastAsia="en-US"/>
    </w:rPr>
  </w:style>
  <w:style w:type="character" w:customStyle="1" w:styleId="HeaderChar">
    <w:name w:val="Header Char"/>
    <w:link w:val="Header"/>
    <w:uiPriority w:val="99"/>
    <w:rsid w:val="00B86505"/>
    <w:rPr>
      <w:rFonts w:ascii="Arial" w:hAnsi="Arial"/>
      <w:sz w:val="24"/>
      <w:lang w:eastAsia="en-US"/>
    </w:rPr>
  </w:style>
  <w:style w:type="paragraph" w:customStyle="1" w:styleId="StyleTitle">
    <w:name w:val="StyleTitle"/>
    <w:basedOn w:val="Normal"/>
    <w:next w:val="Normal"/>
    <w:rsid w:val="00B86505"/>
    <w:pPr>
      <w:tabs>
        <w:tab w:val="left" w:pos="1134"/>
      </w:tabs>
      <w:spacing w:line="360" w:lineRule="auto"/>
      <w:jc w:val="both"/>
    </w:pPr>
    <w:rPr>
      <w:b/>
    </w:rPr>
  </w:style>
  <w:style w:type="table" w:styleId="TableGrid">
    <w:name w:val="Table Grid"/>
    <w:basedOn w:val="TableNormal"/>
    <w:rsid w:val="00D40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5151"/>
    <w:pPr>
      <w:ind w:left="720"/>
      <w:contextualSpacing/>
    </w:pPr>
  </w:style>
  <w:style w:type="paragraph" w:styleId="DocumentMap">
    <w:name w:val="Document Map"/>
    <w:basedOn w:val="Normal"/>
    <w:link w:val="DocumentMapChar"/>
    <w:uiPriority w:val="99"/>
    <w:semiHidden/>
    <w:unhideWhenUsed/>
    <w:rsid w:val="007E323D"/>
    <w:rPr>
      <w:rFonts w:ascii="Times New Roman" w:hAnsi="Times New Roman"/>
      <w:szCs w:val="24"/>
    </w:rPr>
  </w:style>
  <w:style w:type="character" w:customStyle="1" w:styleId="DocumentMapChar">
    <w:name w:val="Document Map Char"/>
    <w:basedOn w:val="DefaultParagraphFont"/>
    <w:link w:val="DocumentMap"/>
    <w:uiPriority w:val="99"/>
    <w:semiHidden/>
    <w:rsid w:val="007E323D"/>
    <w:rPr>
      <w:sz w:val="24"/>
      <w:szCs w:val="24"/>
      <w:lang w:eastAsia="en-US"/>
    </w:rPr>
  </w:style>
  <w:style w:type="table" w:customStyle="1" w:styleId="TableGrid1">
    <w:name w:val="Table Grid1"/>
    <w:basedOn w:val="TableNormal"/>
    <w:next w:val="TableGrid"/>
    <w:uiPriority w:val="39"/>
    <w:rsid w:val="005A585D"/>
    <w:pPr>
      <w:widowControl w:val="0"/>
      <w:autoSpaceDE w:val="0"/>
      <w:autoSpaceDN w:val="0"/>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96412"/>
    <w:rPr>
      <w:color w:val="605E5C"/>
      <w:shd w:val="clear" w:color="auto" w:fill="E1DFDD"/>
    </w:rPr>
  </w:style>
  <w:style w:type="paragraph" w:styleId="Revision">
    <w:name w:val="Revision"/>
    <w:hidden/>
    <w:uiPriority w:val="99"/>
    <w:semiHidden/>
    <w:rsid w:val="0052632B"/>
    <w:rPr>
      <w:rFonts w:ascii="Arial" w:hAnsi="Arial"/>
      <w:sz w:val="24"/>
      <w:lang w:eastAsia="en-US"/>
    </w:rPr>
  </w:style>
  <w:style w:type="character" w:styleId="CommentReference">
    <w:name w:val="annotation reference"/>
    <w:basedOn w:val="DefaultParagraphFont"/>
    <w:uiPriority w:val="99"/>
    <w:semiHidden/>
    <w:unhideWhenUsed/>
    <w:rsid w:val="00EE41C0"/>
    <w:rPr>
      <w:sz w:val="16"/>
      <w:szCs w:val="16"/>
    </w:rPr>
  </w:style>
  <w:style w:type="paragraph" w:styleId="CommentText">
    <w:name w:val="annotation text"/>
    <w:basedOn w:val="Normal"/>
    <w:link w:val="CommentTextChar"/>
    <w:uiPriority w:val="99"/>
    <w:unhideWhenUsed/>
    <w:rsid w:val="00EE41C0"/>
    <w:rPr>
      <w:sz w:val="20"/>
    </w:rPr>
  </w:style>
  <w:style w:type="character" w:customStyle="1" w:styleId="CommentTextChar">
    <w:name w:val="Comment Text Char"/>
    <w:basedOn w:val="DefaultParagraphFont"/>
    <w:link w:val="CommentText"/>
    <w:uiPriority w:val="99"/>
    <w:rsid w:val="00EE41C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EE41C0"/>
    <w:rPr>
      <w:b/>
      <w:bCs/>
    </w:rPr>
  </w:style>
  <w:style w:type="character" w:customStyle="1" w:styleId="CommentSubjectChar">
    <w:name w:val="Comment Subject Char"/>
    <w:basedOn w:val="CommentTextChar"/>
    <w:link w:val="CommentSubject"/>
    <w:uiPriority w:val="99"/>
    <w:semiHidden/>
    <w:rsid w:val="00EE41C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608253">
      <w:bodyDiv w:val="1"/>
      <w:marLeft w:val="0"/>
      <w:marRight w:val="0"/>
      <w:marTop w:val="0"/>
      <w:marBottom w:val="0"/>
      <w:divBdr>
        <w:top w:val="none" w:sz="0" w:space="0" w:color="auto"/>
        <w:left w:val="none" w:sz="0" w:space="0" w:color="auto"/>
        <w:bottom w:val="none" w:sz="0" w:space="0" w:color="auto"/>
        <w:right w:val="none" w:sz="0" w:space="0" w:color="auto"/>
      </w:divBdr>
    </w:div>
    <w:div w:id="8667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14" Type="http://schemas.openxmlformats.org/officeDocument/2006/relationships/footer" Target="footer1.xml"/><Relationship Id="rId9"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1a07fd-5645-4e52-a258-164b898ea9fb">
      <Value>226</Value>
      <Value>30</Value>
    </TaxCatchAll>
    <lcf76f155ced4ddcb4097134ff3c332f xmlns="5f181d81-a08a-4a69-a42d-df8647fc3bd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SARB Corporate Documents" ma:contentTypeID="0x010100D4784B40F69A4944B4DAE9DF15307649000ACCA21088BE65428E83820E9D14F881" ma:contentTypeVersion="186" ma:contentTypeDescription="Corporate Documents" ma:contentTypeScope="" ma:versionID="d75182b96f0a5325fe5650a8ad3e7d34">
  <xsd:schema xmlns:xsd="http://www.w3.org/2001/XMLSchema" xmlns:xs="http://www.w3.org/2001/XMLSchema" xmlns:p="http://schemas.microsoft.com/office/2006/metadata/properties" xmlns:ns1="717b5a9a-5369-4b98-9682-b4fce95b3eea" xmlns:ns3="c9762984-0a78-45db-b497-42dfb5c6ed41" targetNamespace="http://schemas.microsoft.com/office/2006/metadata/properties" ma:root="true" ma:fieldsID="e68d17156544ef04448cb16e58bda618" ns1:_="" ns3:_="">
    <xsd:import namespace="717b5a9a-5369-4b98-9682-b4fce95b3eea"/>
    <xsd:import namespace="c9762984-0a78-45db-b497-42dfb5c6ed41"/>
    <xsd:element name="properties">
      <xsd:complexType>
        <xsd:sequence>
          <xsd:element name="documentManagement">
            <xsd:complexType>
              <xsd:all>
                <xsd:element ref="ns1:Reference" minOccurs="0"/>
                <xsd:element ref="ns3:Synopsys" minOccurs="0"/>
                <xsd:element ref="ns1:DocumentType" minOccurs="0"/>
                <xsd:element ref="ns1:Next_x0020_Seqno" minOccurs="0"/>
                <xsd:element ref="ns1:Published_x0020_Date" minOccurs="0"/>
                <xsd:element ref="ns1:Expiry_x0020_Date" minOccurs="0"/>
                <xsd:element ref="ns1:DocumentGroupType" minOccurs="0"/>
                <xsd:element ref="ns1:ThumbImage" minOccurs="0"/>
                <xsd:element ref="ns3:m9aec97c81b54db0b63cc231ce3b4e5e" minOccurs="0"/>
                <xsd:element ref="ns3:TaxCatchAll" minOccurs="0"/>
                <xsd:element ref="ns3:TaxCatchAllLabel" minOccurs="0"/>
                <xsd:element ref="ns1:p85d34861bf14b9787c35b2d7f8a9dfd" minOccurs="0"/>
                <xsd:element ref="ns1:n626437428874b61afeb827bfccd0f38" minOccurs="0"/>
                <xsd:element ref="ns1:kc6f63e4ff8f4aaaa19f06de59cede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b5a9a-5369-4b98-9682-b4fce95b3eea" elementFormDefault="qualified">
    <xsd:import namespace="http://schemas.microsoft.com/office/2006/documentManagement/types"/>
    <xsd:import namespace="http://schemas.microsoft.com/office/infopath/2007/PartnerControls"/>
    <xsd:element name="Reference" ma:index="0" nillable="true" ma:displayName="Fileplan Reference Number" ma:internalName="Reference" ma:readOnly="false">
      <xsd:simpleType>
        <xsd:restriction base="dms:Text">
          <xsd:maxLength value="255"/>
        </xsd:restriction>
      </xsd:simpleType>
    </xsd:element>
    <xsd:element name="DocumentType" ma:index="4" nillable="true" ma:displayName="Document Type" ma:format="Dropdown" ma:internalName="DocumentType">
      <xsd:simpleType>
        <xsd:restriction base="dms:Choice">
          <xsd:enumeration value="Agreement"/>
          <xsd:enumeration value="Career ladders"/>
          <xsd:enumeration value="Document"/>
          <xsd:enumeration value="Form"/>
          <xsd:enumeration value="Guideline"/>
          <xsd:enumeration value="Policy"/>
          <xsd:enumeration value="Template"/>
          <xsd:enumeration value="User Guide"/>
          <xsd:enumeration value="Call Report"/>
        </xsd:restriction>
      </xsd:simpleType>
    </xsd:element>
    <xsd:element name="Next_x0020_Seqno" ma:index="7" nillable="true" ma:displayName="Display Sequence Number" ma:internalName="Next_x0020_Seqno" ma:percentage="FALSE">
      <xsd:simpleType>
        <xsd:restriction base="dms:Number"/>
      </xsd:simpleType>
    </xsd:element>
    <xsd:element name="Published_x0020_Date" ma:index="8" nillable="true" ma:displayName="Published Date" ma:default="[today]" ma:format="DateOnly" ma:internalName="Published_x0020_Date">
      <xsd:simpleType>
        <xsd:restriction base="dms:DateTime"/>
      </xsd:simpleType>
    </xsd:element>
    <xsd:element name="Expiry_x0020_Date" ma:index="9" nillable="true" ma:displayName="Expiry Date" ma:default="2099-01-01T00:00:00Z" ma:format="DateOnly" ma:internalName="Expiry_x0020_Date" ma:readOnly="false">
      <xsd:simpleType>
        <xsd:restriction base="dms:DateTime"/>
      </xsd:simpleType>
    </xsd:element>
    <xsd:element name="DocumentGroupType" ma:index="12" nillable="true" ma:displayName="Document Group Type" ma:default="Bank Wide" ma:format="Dropdown" ma:internalName="DocumentGroupType" ma:readOnly="false">
      <xsd:simpleType>
        <xsd:restriction base="dms:Choice">
          <xsd:enumeration value="Bank Wide"/>
          <xsd:enumeration value="Department (Bank Wide)"/>
          <xsd:enumeration value="Departmental"/>
        </xsd:restriction>
      </xsd:simpleType>
    </xsd:element>
    <xsd:element name="ThumbImage" ma:index="13" nillable="true" ma:displayName="ThumbImage" ma:description="Holder for a thumb image" ma:internalName="ThumbImage">
      <xsd:simpleType>
        <xsd:restriction base="dms:Unknown"/>
      </xsd:simpleType>
    </xsd:element>
    <xsd:element name="p85d34861bf14b9787c35b2d7f8a9dfd" ma:index="21" nillable="true" ma:taxonomy="true" ma:internalName="p85d34861bf14b9787c35b2d7f8a9dfd" ma:taxonomyFieldName="SARB_x0020_Branch" ma:displayName="SARB Branch" ma:default="" ma:fieldId="{985d3486-1bf1-4b97-87c3-5b2d7f8a9dfd}" ma:sspId="c99afbf1-c116-4bdf-89a9-4e1053994ea4" ma:termSetId="51611e26-9953-4e30-a67b-0f235a77a075" ma:anchorId="30a8aa6a-ba11-48c1-a4e1-3ab5d56be844" ma:open="false" ma:isKeyword="false">
      <xsd:complexType>
        <xsd:sequence>
          <xsd:element ref="pc:Terms" minOccurs="0" maxOccurs="1"/>
        </xsd:sequence>
      </xsd:complexType>
    </xsd:element>
    <xsd:element name="n626437428874b61afeb827bfccd0f38" ma:index="24" nillable="true" ma:taxonomy="true" ma:internalName="n626437428874b61afeb827bfccd0f38" ma:taxonomyFieldName="DocumentGrouping" ma:displayName="Document Grouping" ma:readOnly="false" ma:default="" ma:fieldId="{76264374-2887-4b61-afeb-827bfccd0f38}" ma:sspId="c99afbf1-c116-4bdf-89a9-4e1053994ea4" ma:termSetId="b7a49ad0-ac8b-4d1e-9754-bb7a23b03631" ma:anchorId="00000000-0000-0000-0000-000000000000" ma:open="false" ma:isKeyword="false">
      <xsd:complexType>
        <xsd:sequence>
          <xsd:element ref="pc:Terms" minOccurs="0" maxOccurs="1"/>
        </xsd:sequence>
      </xsd:complexType>
    </xsd:element>
    <xsd:element name="kc6f63e4ff8f4aaaa19f06de59cedee0" ma:index="26" nillable="true" ma:taxonomy="true" ma:internalName="kc6f63e4ff8f4aaaa19f06de59cedee0" ma:taxonomyFieldName="SARB_x0020_Department" ma:displayName="SARB Department" ma:default="" ma:fieldId="{4c6f63e4-ff8f-4aaa-a19f-06de59cedee0}" ma:sspId="c99afbf1-c116-4bdf-89a9-4e1053994ea4" ma:termSetId="51611e26-9953-4e30-a67b-0f235a77a075" ma:anchorId="27c93639-4c27-4841-9006-4989fbb47048"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762984-0a78-45db-b497-42dfb5c6ed41" elementFormDefault="qualified">
    <xsd:import namespace="http://schemas.microsoft.com/office/2006/documentManagement/types"/>
    <xsd:import namespace="http://schemas.microsoft.com/office/infopath/2007/PartnerControls"/>
    <xsd:element name="Synopsys" ma:index="3" nillable="true" ma:displayName="Synopsis" ma:description="Synopsis or description of the relevant document" ma:internalName="Synopsys">
      <xsd:simpleType>
        <xsd:restriction base="dms:Note">
          <xsd:maxLength value="255"/>
        </xsd:restriction>
      </xsd:simpleType>
    </xsd:element>
    <xsd:element name="m9aec97c81b54db0b63cc231ce3b4e5e" ma:index="18" nillable="true" ma:taxonomy="true" ma:internalName="m9aec97c81b54db0b63cc231ce3b4e5e" ma:taxonomyFieldName="Document_x0020_Category" ma:displayName="Document Category" ma:default="" ma:fieldId="{69aec97c-81b5-4db0-b63c-c231ce3b4e5e}" ma:sspId="c99afbf1-c116-4bdf-89a9-4e1053994ea4" ma:termSetId="b7a49ad0-ac8b-4d1e-9754-bb7a23b03631"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df74075a-a94b-4f6e-88fb-e00cc899f6b5}" ma:internalName="TaxCatchAll" ma:showField="CatchAllData" ma:web="0e834e7f-e68d-4652-8ae7-9c582c7955f2">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df74075a-a94b-4f6e-88fb-e00cc899f6b5}" ma:internalName="TaxCatchAllLabel" ma:readOnly="true" ma:showField="CatchAllDataLabel" ma:web="0e834e7f-e68d-4652-8ae7-9c582c7955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axOccurs="1" ma:index="2" ma:displayName="Title"/>
        <xsd:element ref="dc:subject" minOccurs="0" maxOccurs="1"/>
        <xsd:element ref="dc:description" minOccurs="0" maxOccurs="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27D17-2A20-4574-A133-FF5797DC651F}"/>
</file>

<file path=customXml/itemProps2.xml><?xml version="1.0" encoding="utf-8"?>
<ds:datastoreItem xmlns:ds="http://schemas.openxmlformats.org/officeDocument/2006/customXml" ds:itemID="{21DF8B6C-65C4-42C0-887A-A962ADC791A6}">
  <ds:schemaRefs>
    <ds:schemaRef ds:uri="http://schemas.microsoft.com/sharepoint/v3/contenttype/forms"/>
  </ds:schemaRefs>
</ds:datastoreItem>
</file>

<file path=customXml/itemProps3.xml><?xml version="1.0" encoding="utf-8"?>
<ds:datastoreItem xmlns:ds="http://schemas.openxmlformats.org/officeDocument/2006/customXml" ds:itemID="{1562F734-98D9-4609-9F8C-81E431B51285}">
  <ds:schemaRefs>
    <ds:schemaRef ds:uri="http://schemas.microsoft.com/office/2006/metadata/properties"/>
    <ds:schemaRef ds:uri="http://schemas.microsoft.com/office/infopath/2007/PartnerControls"/>
    <ds:schemaRef ds:uri="717b5a9a-5369-4b98-9682-b4fce95b3eea"/>
    <ds:schemaRef ds:uri="c9762984-0a78-45db-b497-42dfb5c6ed41"/>
  </ds:schemaRefs>
</ds:datastoreItem>
</file>

<file path=customXml/itemProps4.xml><?xml version="1.0" encoding="utf-8"?>
<ds:datastoreItem xmlns:ds="http://schemas.openxmlformats.org/officeDocument/2006/customXml" ds:itemID="{032493AC-DEB3-4CD1-BB0B-ABD30D01C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b5a9a-5369-4b98-9682-b4fce95b3eea"/>
    <ds:schemaRef ds:uri="c9762984-0a78-45db-b497-42dfb5c6e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56EA96-BEA0-4252-9259-BF01CADEB6CF}">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3804</Words>
  <Characters>21683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Letterhead</vt:lpstr>
    </vt:vector>
  </TitlesOfParts>
  <Company>SA Reserve Bank</Company>
  <LinksUpToDate>false</LinksUpToDate>
  <CharactersWithSpaces>25437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Diana Coetzee</dc:creator>
  <cp:lastModifiedBy>Masego Sefolo</cp:lastModifiedBy>
  <cp:revision>2</cp:revision>
  <cp:lastPrinted>2020-08-07T16:03:00Z</cp:lastPrinted>
  <dcterms:created xsi:type="dcterms:W3CDTF">2025-05-08T06:07:00Z</dcterms:created>
  <dcterms:modified xsi:type="dcterms:W3CDTF">2025-05-08T06:07:00Z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RB_x0020_Department">
    <vt:lpwstr/>
  </property>
  <property fmtid="{D5CDD505-2E9C-101B-9397-08002B2CF9AE}" pid="3" name="Approval WF Docs Other">
    <vt:lpwstr>http://sarbhub.resbank.co.za/CIP/_layouts/15/wrkstat.aspx?List=3c7c3f25-8e37-408a-9c08-f552eaac8163&amp;WorkflowInstanceName=b7acf6ea-2c1b-4363-ab5b-6cf1245b6fa1, Prep Workflow</vt:lpwstr>
  </property>
  <property fmtid="{D5CDD505-2E9C-101B-9397-08002B2CF9AE}" pid="4" name="DocumentGrouping">
    <vt:lpwstr>226;#Letters|b8a13742-e327-4e86-85af-43b5bf9fdc89</vt:lpwstr>
  </property>
  <property fmtid="{D5CDD505-2E9C-101B-9397-08002B2CF9AE}" pid="5" name="Document Category">
    <vt:lpwstr>30;#Templates|cc221ca1-0323-494a-9ac9-2aebddb0ce8a</vt:lpwstr>
  </property>
  <property fmtid="{D5CDD505-2E9C-101B-9397-08002B2CF9AE}" pid="6" name="ContentTypeId">
    <vt:lpwstr>0x010100516C6436DE70924DBCA311E736BF6D04</vt:lpwstr>
  </property>
  <property fmtid="{D5CDD505-2E9C-101B-9397-08002B2CF9AE}" pid="7" name="SARB_x0020_Branch">
    <vt:lpwstr/>
  </property>
  <property fmtid="{D5CDD505-2E9C-101B-9397-08002B2CF9AE}" pid="8" name="SARB Branch">
    <vt:lpwstr/>
  </property>
  <property fmtid="{D5CDD505-2E9C-101B-9397-08002B2CF9AE}" pid="9" name="SARB Department">
    <vt:lpwstr/>
  </property>
  <property fmtid="{D5CDD505-2E9C-101B-9397-08002B2CF9AE}" pid="10" name="MSIP_Label_70c52299-74de-4dfd-b117-c9c408edfa50_Enabled">
    <vt:lpwstr>true</vt:lpwstr>
  </property>
  <property fmtid="{D5CDD505-2E9C-101B-9397-08002B2CF9AE}" pid="11" name="MSIP_Label_70c52299-74de-4dfd-b117-c9c408edfa50_SetDate">
    <vt:lpwstr>2021-12-14T10:00:42Z</vt:lpwstr>
  </property>
  <property fmtid="{D5CDD505-2E9C-101B-9397-08002B2CF9AE}" pid="12" name="MSIP_Label_70c52299-74de-4dfd-b117-c9c408edfa50_Method">
    <vt:lpwstr>Standard</vt:lpwstr>
  </property>
  <property fmtid="{D5CDD505-2E9C-101B-9397-08002B2CF9AE}" pid="13" name="MSIP_Label_70c52299-74de-4dfd-b117-c9c408edfa50_Name">
    <vt:lpwstr>Restricted</vt:lpwstr>
  </property>
  <property fmtid="{D5CDD505-2E9C-101B-9397-08002B2CF9AE}" pid="14" name="MSIP_Label_70c52299-74de-4dfd-b117-c9c408edfa50_SiteId">
    <vt:lpwstr>853cbaab-a620-4178-8933-88d76414184a</vt:lpwstr>
  </property>
  <property fmtid="{D5CDD505-2E9C-101B-9397-08002B2CF9AE}" pid="15" name="MSIP_Label_70c52299-74de-4dfd-b117-c9c408edfa50_ActionId">
    <vt:lpwstr>39a1d8e3-6d16-45cf-9813-7c15dd627520</vt:lpwstr>
  </property>
  <property fmtid="{D5CDD505-2E9C-101B-9397-08002B2CF9AE}" pid="16" name="MSIP_Label_70c52299-74de-4dfd-b117-c9c408edfa50_ContentBits">
    <vt:lpwstr>0</vt:lpwstr>
  </property>
  <property fmtid="{D5CDD505-2E9C-101B-9397-08002B2CF9AE}" pid="17" name="GrammarlyDocumentId">
    <vt:lpwstr>53a5b407cf9c700e09f2587638707eb242c828439399d1a81a75130383882273</vt:lpwstr>
  </property>
</Properties>
</file>